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AD7" w:rsidRDefault="00A17AD7" w:rsidP="00A17AD7">
      <w:pPr>
        <w:pStyle w:val="a3"/>
      </w:pPr>
      <w:r>
        <w:rPr>
          <w:rStyle w:val="a4"/>
        </w:rPr>
        <w:t>Формирование функциональной грамотности школьников на уроках в основной и старшей школе</w:t>
      </w:r>
    </w:p>
    <w:p w:rsidR="00A17AD7" w:rsidRDefault="00A17AD7" w:rsidP="00A17AD7">
      <w:pPr>
        <w:pStyle w:val="a3"/>
      </w:pPr>
      <w:r>
        <w:t>Международные исследования PISA свидетельствуют о том, что многие дети испытывают трудности с извлечением информации из различных текстов. В то же время современное общество нуждается в квалифицированных читателях, способных эффективно работать с большим объемом информации.</w:t>
      </w:r>
    </w:p>
    <w:p w:rsidR="00A17AD7" w:rsidRDefault="00A17AD7" w:rsidP="00A17AD7">
      <w:pPr>
        <w:pStyle w:val="a3"/>
      </w:pPr>
      <w:r>
        <w:t>В эпоху изобилия информации особенно важно, чтобы современные школьники овладели такими навыками, как извлечение и преобразование информации. Эти же навыки будут востребованы выпускниками на итоговой аттестации. Учителя, работающие в выпускных классах, знают, что большинство ошибок, которые допускают дети, связаны с непониманием прочитанного текста и формулировок заданий.</w:t>
      </w:r>
    </w:p>
    <w:p w:rsidR="00A17AD7" w:rsidRDefault="00A17AD7" w:rsidP="00A17AD7">
      <w:pPr>
        <w:pStyle w:val="a3"/>
      </w:pPr>
      <w:r>
        <w:t>Чтобы преодолеть это противоречие между низким уровнем функциональной грамотности школьников и развитием личности, отвечающей требованиям современного общества, необходимо грамотно организовать работу с текстом на уроках литературы. Именно этот опыт представлен в данной работе по теме «Формирование функциональной грамотности на уроках литературы через технологию продуктивного чтения».</w:t>
      </w:r>
    </w:p>
    <w:p w:rsidR="00A17AD7" w:rsidRDefault="00A17AD7" w:rsidP="00A17AD7">
      <w:pPr>
        <w:pStyle w:val="a3"/>
      </w:pPr>
      <w:r>
        <w:t>Введение ФГОС ООО открыло новые горизонты в процессе обучения. Этот процесс рассматривается как новый этап развития личности, где наряду с предметными результатами формируются универсальные учебные действия. Перед школой стоит задача помочь учащимся освоить навыки полноценного чтения, подготовить их к решению познавательных и коммуникативных задач, таких как понимание текста, поиск конкретной информации, самоконтроль, интерпретация и комментирование текста.</w:t>
      </w:r>
    </w:p>
    <w:p w:rsidR="00A17AD7" w:rsidRDefault="00A17AD7" w:rsidP="00A17AD7">
      <w:pPr>
        <w:pStyle w:val="a3"/>
      </w:pPr>
      <w:r>
        <w:t>В исследовании PISA грамотность чтения подразделяется на несколько уровней:</w:t>
      </w:r>
    </w:p>
    <w:p w:rsidR="00A17AD7" w:rsidRDefault="00A17AD7" w:rsidP="00A17AD7">
      <w:pPr>
        <w:pStyle w:val="a3"/>
      </w:pPr>
      <w:r>
        <w:rPr>
          <w:rStyle w:val="a4"/>
          <w:i/>
          <w:iCs/>
        </w:rPr>
        <w:t>Поиск в тексте нужной информации по простому критери</w:t>
      </w:r>
      <w:proofErr w:type="gramStart"/>
      <w:r>
        <w:rPr>
          <w:rStyle w:val="a4"/>
          <w:i/>
          <w:iCs/>
        </w:rPr>
        <w:t>ю</w:t>
      </w:r>
      <w:r>
        <w:rPr>
          <w:rStyle w:val="a5"/>
        </w:rPr>
        <w:t>(</w:t>
      </w:r>
      <w:proofErr w:type="gramEnd"/>
      <w:r>
        <w:rPr>
          <w:rStyle w:val="a5"/>
        </w:rPr>
        <w:t>самый низкий уровень).</w:t>
      </w:r>
      <w:r>
        <w:t xml:space="preserve"> </w:t>
      </w:r>
      <w:r>
        <w:rPr>
          <w:rStyle w:val="a4"/>
        </w:rPr>
        <w:t>Поиск в тексте нужной информации по множественным критериям</w:t>
      </w:r>
      <w:r>
        <w:t>.</w:t>
      </w:r>
      <w:r>
        <w:br/>
      </w:r>
      <w:r>
        <w:rPr>
          <w:rStyle w:val="a4"/>
          <w:i/>
          <w:iCs/>
        </w:rPr>
        <w:t>Поиск и распознавание связей между отрывками информации, работа с известной, но противоречивой информацией</w:t>
      </w:r>
      <w:r>
        <w:rPr>
          <w:rStyle w:val="a5"/>
        </w:rPr>
        <w:t>.</w:t>
      </w:r>
      <w:r>
        <w:t xml:space="preserve"> </w:t>
      </w:r>
      <w:r>
        <w:rPr>
          <w:rStyle w:val="a4"/>
        </w:rPr>
        <w:t>Установление последовательности или комбинации отрывков, содержащих глубоко скрытую информацию</w:t>
      </w:r>
      <w:r>
        <w:t>. Умение сделать вывод о том, какая информация в тексте необходима для выполнения задания.</w:t>
      </w:r>
      <w:r>
        <w:br/>
        <w:t>*</w:t>
      </w:r>
      <w:r>
        <w:rPr>
          <w:rStyle w:val="change"/>
        </w:rPr>
        <w:t xml:space="preserve"> </w:t>
      </w:r>
      <w:r>
        <w:rPr>
          <w:rStyle w:val="a4"/>
        </w:rPr>
        <w:t>Понимание сложных текстов, их интерпретация и формулирование выводов и гипотез</w:t>
      </w:r>
      <w:r>
        <w:t>.</w:t>
      </w:r>
    </w:p>
    <w:p w:rsidR="00A17AD7" w:rsidRDefault="00A17AD7" w:rsidP="00A17AD7">
      <w:pPr>
        <w:pStyle w:val="a3"/>
      </w:pPr>
      <w:r>
        <w:t>Ученик, обладающий навыками функционального чтения, способен «свободно использовать навыки чтения и письма для получения информации из текста — для его понимания, сжатия, преобразования и т.д.» (А.А. Леонтьев). Он владеет различными видами чтения (изучающим, просмотровым, ознакомительным) и может легко переходить от одной системы приемов чтения и понимания текста к другой, в зависимости от цели чтения и типа текста.</w:t>
      </w:r>
    </w:p>
    <w:p w:rsidR="00A17AD7" w:rsidRDefault="00A17AD7" w:rsidP="00A17AD7">
      <w:pPr>
        <w:pStyle w:val="a3"/>
      </w:pPr>
      <w:ins w:id="0" w:author="Unknown">
        <w:r>
          <w:t>Приемы:</w:t>
        </w:r>
      </w:ins>
      <w:r>
        <w:rPr>
          <w:rStyle w:val="change"/>
        </w:rPr>
        <w:t xml:space="preserve"> </w:t>
      </w:r>
      <w:r>
        <w:rPr>
          <w:rStyle w:val="a4"/>
        </w:rPr>
        <w:t>«Дырявое письмо»</w:t>
      </w:r>
      <w:r>
        <w:rPr>
          <w:rStyle w:val="change"/>
        </w:rPr>
        <w:t xml:space="preserve">. </w:t>
      </w:r>
      <w:r>
        <w:t>Этот прием может использоваться как для проверки усвоенных знаний, так и для работы с параграфом при изучении нового материала. Например, при изучении темы «Деепричастие» в 7 классе учащиеся могут заполнить пропуски в карточке по ссылке: https://goo-gl.ru/5MAB.</w:t>
      </w:r>
      <w:r>
        <w:rPr>
          <w:rStyle w:val="change"/>
        </w:rPr>
        <w:t xml:space="preserve"> </w:t>
      </w:r>
      <w:r>
        <w:rPr>
          <w:rStyle w:val="a4"/>
        </w:rPr>
        <w:t>«Тонкие и толстые вопросы»</w:t>
      </w:r>
      <w:r>
        <w:rPr>
          <w:rStyle w:val="change"/>
        </w:rPr>
        <w:t xml:space="preserve">. </w:t>
      </w:r>
      <w:proofErr w:type="gramStart"/>
      <w:r>
        <w:t>«Тонкие» вопросы представляют собой прямые вопросы на знание текста (Кто является главным героем?</w:t>
      </w:r>
      <w:proofErr w:type="gramEnd"/>
      <w:r>
        <w:t xml:space="preserve"> Как зовут главного героя? </w:t>
      </w:r>
      <w:proofErr w:type="gramStart"/>
      <w:r>
        <w:t>Когда происходит действие рассказа? и пр.).</w:t>
      </w:r>
      <w:proofErr w:type="gramEnd"/>
      <w:r>
        <w:t xml:space="preserve"> </w:t>
      </w:r>
      <w:proofErr w:type="gramStart"/>
      <w:r>
        <w:t xml:space="preserve">В то время как «толстые» вопросы носят проблемный характер (Дайте три объяснения </w:t>
      </w:r>
      <w:r>
        <w:lastRenderedPageBreak/>
        <w:t>поступку Герды.</w:t>
      </w:r>
      <w:proofErr w:type="gramEnd"/>
      <w:r>
        <w:t xml:space="preserve"> Что будет, если Герда не найдет Кая? </w:t>
      </w:r>
      <w:proofErr w:type="gramStart"/>
      <w:r>
        <w:t>Почему все герои помогают Герде? и др.).</w:t>
      </w:r>
      <w:proofErr w:type="gramEnd"/>
      <w:r>
        <w:rPr>
          <w:rStyle w:val="change"/>
        </w:rPr>
        <w:t xml:space="preserve"> </w:t>
      </w:r>
      <w:r>
        <w:rPr>
          <w:rStyle w:val="a4"/>
        </w:rPr>
        <w:t xml:space="preserve">«Кубик </w:t>
      </w:r>
      <w:proofErr w:type="spellStart"/>
      <w:r>
        <w:rPr>
          <w:rStyle w:val="a4"/>
        </w:rPr>
        <w:t>Блума</w:t>
      </w:r>
      <w:proofErr w:type="spellEnd"/>
      <w:r>
        <w:rPr>
          <w:rStyle w:val="a4"/>
        </w:rPr>
        <w:t>»</w:t>
      </w:r>
      <w:r>
        <w:rPr>
          <w:rStyle w:val="change"/>
        </w:rPr>
        <w:t xml:space="preserve">. </w:t>
      </w:r>
      <w:r>
        <w:t>На кубике мы видим вопросы: «Почему?», «Предложи», «Назови», «Объясни», «Придумай», «Поделись». Какая грань выпадет, такой вопрос нужно придумать по данному тексту.</w:t>
      </w:r>
      <w:r>
        <w:rPr>
          <w:rStyle w:val="change"/>
        </w:rPr>
        <w:t xml:space="preserve"> </w:t>
      </w:r>
      <w:r>
        <w:rPr>
          <w:rStyle w:val="a4"/>
        </w:rPr>
        <w:t>«Конкурс шпаргалок»</w:t>
      </w:r>
      <w:r>
        <w:rPr>
          <w:rStyle w:val="change"/>
        </w:rPr>
        <w:t>.</w:t>
      </w:r>
      <w:r>
        <w:t xml:space="preserve"> Учащимся предлагается конкурс на лучшую шпаргалку по изучаемой теме, с помощью которой можно ответить на учебный материал. Однако есть несколько условий: творческое оформление, минимальное количество слов, изображение в виде схем, рисунков, символов.</w:t>
      </w:r>
    </w:p>
    <w:p w:rsidR="00A17AD7" w:rsidRDefault="00A17AD7" w:rsidP="00A17AD7">
      <w:pPr>
        <w:pStyle w:val="a3"/>
      </w:pPr>
      <w:r>
        <w:t xml:space="preserve">Рассмотренные приемы способствуют более глубокому и осмысленному восприятию текста, с которым работают школьники. Это не только способствует развитию функциональной грамотности, но и является важным условием повышения общей речевой культуры </w:t>
      </w:r>
      <w:proofErr w:type="gramStart"/>
      <w:r>
        <w:t>обучающихся</w:t>
      </w:r>
      <w:proofErr w:type="gramEnd"/>
      <w:r>
        <w:t>.</w:t>
      </w:r>
    </w:p>
    <w:p w:rsidR="00A17AD7" w:rsidRDefault="00A17AD7" w:rsidP="00A17AD7">
      <w:pPr>
        <w:pStyle w:val="a3"/>
      </w:pPr>
      <w:r>
        <w:t>Использование на уроках литературы указанных форм и методов работы способствует формированию навыков мышления и рефлексии, которые являются важными составляющими понятия «читательская грамотность». В заключение хочу отметить, что эффективность данной работы во многом зависит от педагога. Его задача — стать заинтересованным и интересным соучастником этого процесса. Тогда он может с уверенностью сказать: «Мои ученики будут узнавать новое не только от меня; они будут открывать это новое сами» (И.Г. Песталоцци).</w:t>
      </w:r>
    </w:p>
    <w:p w:rsidR="00317A80" w:rsidRDefault="00A17AD7">
      <w:bookmarkStart w:id="1" w:name="_GoBack"/>
      <w:bookmarkEnd w:id="1"/>
    </w:p>
    <w:sectPr w:rsidR="00317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AD7"/>
    <w:rsid w:val="005F5C42"/>
    <w:rsid w:val="006D370C"/>
    <w:rsid w:val="00A1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7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7AD7"/>
    <w:rPr>
      <w:b/>
      <w:bCs/>
    </w:rPr>
  </w:style>
  <w:style w:type="character" w:styleId="a5">
    <w:name w:val="Emphasis"/>
    <w:basedOn w:val="a0"/>
    <w:uiPriority w:val="20"/>
    <w:qFormat/>
    <w:rsid w:val="00A17AD7"/>
    <w:rPr>
      <w:i/>
      <w:iCs/>
    </w:rPr>
  </w:style>
  <w:style w:type="character" w:customStyle="1" w:styleId="change">
    <w:name w:val="change"/>
    <w:basedOn w:val="a0"/>
    <w:rsid w:val="00A17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7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7AD7"/>
    <w:rPr>
      <w:b/>
      <w:bCs/>
    </w:rPr>
  </w:style>
  <w:style w:type="character" w:styleId="a5">
    <w:name w:val="Emphasis"/>
    <w:basedOn w:val="a0"/>
    <w:uiPriority w:val="20"/>
    <w:qFormat/>
    <w:rsid w:val="00A17AD7"/>
    <w:rPr>
      <w:i/>
      <w:iCs/>
    </w:rPr>
  </w:style>
  <w:style w:type="character" w:customStyle="1" w:styleId="change">
    <w:name w:val="change"/>
    <w:basedOn w:val="a0"/>
    <w:rsid w:val="00A17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0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1</cp:revision>
  <dcterms:created xsi:type="dcterms:W3CDTF">2024-11-09T21:56:00Z</dcterms:created>
  <dcterms:modified xsi:type="dcterms:W3CDTF">2024-11-09T21:57:00Z</dcterms:modified>
</cp:coreProperties>
</file>