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Урок в 1 классе по предмету - ос</w:t>
      </w:r>
      <w:r w:rsidR="0039473E">
        <w:rPr>
          <w:color w:val="222222"/>
          <w:sz w:val="28"/>
          <w:szCs w:val="28"/>
        </w:rPr>
        <w:t>новы изобразительного искусства на художественном отделении ДШИ</w:t>
      </w:r>
      <w:bookmarkStart w:id="0" w:name="_GoBack"/>
      <w:bookmarkEnd w:id="0"/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>Тема:</w:t>
      </w:r>
      <w:r w:rsidR="00DD2672">
        <w:rPr>
          <w:color w:val="222222"/>
          <w:sz w:val="28"/>
          <w:szCs w:val="28"/>
        </w:rPr>
        <w:t xml:space="preserve"> «</w:t>
      </w:r>
      <w:r w:rsidRPr="00AE2A78">
        <w:rPr>
          <w:color w:val="222222"/>
          <w:sz w:val="28"/>
          <w:szCs w:val="28"/>
        </w:rPr>
        <w:t>Ветка сакуры».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>Цели:</w:t>
      </w:r>
      <w:r w:rsidRPr="00AE2A78">
        <w:rPr>
          <w:color w:val="222222"/>
          <w:sz w:val="28"/>
          <w:szCs w:val="28"/>
        </w:rPr>
        <w:t xml:space="preserve"> Познакомить учащихся с культурой японского народа, их традицией любования цветущей сакурой – Ханами.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Воспитывать интерес к искусству.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Обучить изображению ветки сакуры, приемом свободного рисования кистью.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Задачи: </w:t>
      </w:r>
      <w:r w:rsidRPr="00AE2A78">
        <w:rPr>
          <w:color w:val="222222"/>
          <w:sz w:val="28"/>
          <w:szCs w:val="28"/>
        </w:rPr>
        <w:t>Раскрытие понятий «сакура», «ханами».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Обучение рисованию кистью ветки сакуры, используя прием свободного рисования (без предварительного карандашного рисунка); смешиванию цветовых оттенков на палитре для передачи объема ветки и цветов, фона.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b/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Воспитание эстетического восприятия окружающего мира, интерес и уважение к культуре других народов.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Развитие чувства композиции, глазомера.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>Вид урока:</w:t>
      </w:r>
      <w:r w:rsidRPr="00AE2A78">
        <w:rPr>
          <w:color w:val="222222"/>
          <w:sz w:val="28"/>
          <w:szCs w:val="28"/>
        </w:rPr>
        <w:t xml:space="preserve"> ознакомление с новым материалом.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>Тип урока:</w:t>
      </w:r>
      <w:r w:rsidRPr="00AE2A78">
        <w:rPr>
          <w:color w:val="222222"/>
          <w:sz w:val="28"/>
          <w:szCs w:val="28"/>
        </w:rPr>
        <w:t xml:space="preserve"> смешанный (комбинированный)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Форма урока: </w:t>
      </w:r>
      <w:r w:rsidRPr="00AE2A78">
        <w:rPr>
          <w:color w:val="222222"/>
          <w:sz w:val="28"/>
          <w:szCs w:val="28"/>
        </w:rPr>
        <w:t>беседа-лекция, практическая часть.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Оборудование: </w:t>
      </w:r>
      <w:r w:rsidRPr="00AE2A78">
        <w:rPr>
          <w:color w:val="222222"/>
          <w:sz w:val="28"/>
          <w:szCs w:val="28"/>
        </w:rPr>
        <w:t>ТСО-проектор, экран.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Зрительный ряд: </w:t>
      </w:r>
      <w:r w:rsidRPr="00AE2A78">
        <w:rPr>
          <w:color w:val="222222"/>
          <w:sz w:val="28"/>
          <w:szCs w:val="28"/>
        </w:rPr>
        <w:t>экран, наглядность-рисунки, постановка-натюрморт в японском стиле.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Литературный ряд: </w:t>
      </w:r>
      <w:r w:rsidRPr="00AE2A78">
        <w:rPr>
          <w:color w:val="222222"/>
          <w:sz w:val="28"/>
          <w:szCs w:val="28"/>
        </w:rPr>
        <w:t>Рассказ «Ветка сакуры» Всеволод Овчинников, сказание-легенда о судьбе японского народа, японские стихи-хокку.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Музыкальный ряд: </w:t>
      </w:r>
      <w:r w:rsidRPr="00AE2A78">
        <w:rPr>
          <w:color w:val="222222"/>
          <w:sz w:val="28"/>
          <w:szCs w:val="28"/>
        </w:rPr>
        <w:t>японская музыка.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b/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>Ход урока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1. Организационный момент: </w:t>
      </w:r>
      <w:r w:rsidRPr="00AE2A78">
        <w:rPr>
          <w:color w:val="222222"/>
          <w:sz w:val="28"/>
          <w:szCs w:val="28"/>
        </w:rPr>
        <w:t>Приветствие. Отметка присутствующих учащихся. Проверка готовности к уроку.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2. Сообщение темы и цели урока. </w:t>
      </w:r>
      <w:r w:rsidRPr="00AE2A78">
        <w:rPr>
          <w:color w:val="222222"/>
          <w:sz w:val="28"/>
          <w:szCs w:val="28"/>
        </w:rPr>
        <w:t>[слайд 1] Сегодня на уроке мы прикоснемся к  культуре японского народа. Я расскажу вам о сакуре, о ее значении для японцев. Затем мы нарисуем ветку сакуры. «Ветка сакуры» - это  тема нашего урока.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>3. Новый материал. [</w:t>
      </w:r>
      <w:r w:rsidRPr="00AE2A78">
        <w:rPr>
          <w:color w:val="222222"/>
          <w:sz w:val="28"/>
          <w:szCs w:val="28"/>
        </w:rPr>
        <w:t>слайд 2 ]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Японию называют страной восходящего солнца, потому как находиться она на востоке и  японцы первыми встречают рассвет. И солнце, расположенное в центре их государственного флага, в виде красного диска, означает расцвет государства.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lastRenderedPageBreak/>
        <w:t>В этой стране причудливо переплелись древние самурайские традиции и новейшие технологии.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 В Японии можно встретить все и сразу: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[слайд 3] древние храмы и  дворцы,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4] самураи,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[слайд 5] чайная церемония,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6] суши,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7] загадочные гейши,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8] борьба сумо,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9] гигантские небоскребы,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10] скоростные поезда,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11] танцующие роботы,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12] современные автомобили. Всё это визитные карточки современной Японии.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Известна Япония и своими неофициальными символами, так например некоторые животные: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13] Енотовидная собака Тануки- приносит финансовую удачу, уверенность в себе.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14] Фигурки кошки Нэко означают - пригласи удачу в дом.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15] Японский журавль - символизирует долголетие и вечность.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16] Один из самых известных символов - гора Фудзи-сан. Считается что, кто совершит  восхождение на вершину горы, тот обретет бессмертие (восхождение длится 9 часов).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[слайд 17] Страна восходящего солнца неразрывно связана с цветущей сакурой.  </w:t>
      </w:r>
      <w:r w:rsidRPr="00AE2A78">
        <w:rPr>
          <w:b/>
          <w:color w:val="222222"/>
          <w:sz w:val="28"/>
          <w:szCs w:val="28"/>
        </w:rPr>
        <w:t>Сакура</w:t>
      </w:r>
      <w:r w:rsidRPr="00AE2A78">
        <w:rPr>
          <w:color w:val="222222"/>
          <w:sz w:val="28"/>
          <w:szCs w:val="28"/>
        </w:rPr>
        <w:t xml:space="preserve"> - это японская вишня. 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[слайд 18] Расцветает она весной ярко-розовыми или белыми цветами.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[слайд 19-25] Встретить сакуру  можно повсюду: в горных районах, по берегам рек, в городских и храмовых парках. И благодаря тому, что расцветает сакура в разных районах  в разное время, можно проследить цветение  вишни на протяжении всех островов Японии с юга на север. Даже по телевидению транслируют прогноз цветения сакуры в разных районах, что помогает туристам посетить те или иные места, парки.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26] Сакура - это  изумительное растение, но оно не приносит плоды, его цель более высока: оно пробуждает чувство прекрасного у человека, является символом чистоты и красоты.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lastRenderedPageBreak/>
        <w:t>[слайд 27] И стоит сакуре распуститься, как вполне серьезные люди спешат в цветущий сад, ибо такая красота цветущих деревьев, а так же пробуждающийся весенний аромат не может никого оставить равнодушным.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[слайд 28-33]  А любование сакурой японцы называют О-Ханами.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Ханами </w:t>
      </w:r>
      <w:r w:rsidRPr="00AE2A78">
        <w:rPr>
          <w:color w:val="222222"/>
          <w:sz w:val="28"/>
          <w:szCs w:val="28"/>
        </w:rPr>
        <w:t xml:space="preserve">- это праздник, но он не является выходным днем, служащие фирм идут в парк и проводят рабочее время на воздухе в окружении начальника и сослуживцев. Говорят, что быстротечность цветения сакуры, длящееся всего 7-10 дней, наиболее соответствует  особенностям японского характера. А традиция устраивать пикник под цветущими деревьями связана с древним поверьем, что цветочная пыльца, упавшая в чарку сакэ, придает силу и здоровье.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 Вот как о цветении сакуры пишет в своей книге </w:t>
      </w:r>
      <w:r w:rsidRPr="00AE2A78">
        <w:rPr>
          <w:b/>
          <w:color w:val="222222"/>
          <w:sz w:val="28"/>
          <w:szCs w:val="28"/>
        </w:rPr>
        <w:t xml:space="preserve">«Ветка сакуры» </w:t>
      </w:r>
      <w:r w:rsidRPr="00AE2A78">
        <w:rPr>
          <w:color w:val="222222"/>
          <w:sz w:val="28"/>
          <w:szCs w:val="28"/>
        </w:rPr>
        <w:t>Всеволод Овчинников</w:t>
      </w:r>
      <w:r w:rsidRPr="00AE2A78">
        <w:rPr>
          <w:b/>
          <w:color w:val="222222"/>
          <w:sz w:val="28"/>
          <w:szCs w:val="28"/>
        </w:rPr>
        <w:t xml:space="preserve"> </w:t>
      </w:r>
      <w:r w:rsidRPr="00AE2A78">
        <w:rPr>
          <w:color w:val="222222"/>
          <w:sz w:val="28"/>
          <w:szCs w:val="28"/>
        </w:rPr>
        <w:t xml:space="preserve">- журналист, писатель и  специалист по Японии. </w:t>
      </w:r>
    </w:p>
    <w:p w:rsidR="00717440" w:rsidRPr="00AE2A78" w:rsidRDefault="00717440" w:rsidP="00AE2A78">
      <w:pPr>
        <w:pStyle w:val="a3"/>
        <w:shd w:val="clear" w:color="auto" w:fill="F8F9FA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sz w:val="28"/>
          <w:szCs w:val="28"/>
        </w:rPr>
        <w:t>Жизнь в Японии не стоит на месте. Но и в стране, где высокими технологиями насыщены все сферы жизни человека, наступает время, когда японцы на миг останавливаются, замирают, чтобы насладиться потрясающим по красоте зрелищем — цветением сакуры. В парках и скверах с началом цветения сакуры устанавливают палатки, продающие разнообразную снедь и напитки, игрушки для детей. В эти дни повсеместно — и в выходные, и в будни — в парки приходит множество желающих провести небольшой пикник под цветущими деревьями. Накануне выходных места, откуда открывается красивый вид, часто занимают ещё с ночи, расстилая под облюбованным деревом</w:t>
      </w:r>
      <w:r w:rsidRPr="00AE2A78">
        <w:rPr>
          <w:color w:val="222222"/>
          <w:sz w:val="28"/>
          <w:szCs w:val="28"/>
        </w:rPr>
        <w:t xml:space="preserve"> </w:t>
      </w:r>
      <w:r w:rsidRPr="00AE2A78">
        <w:rPr>
          <w:sz w:val="28"/>
          <w:szCs w:val="28"/>
        </w:rPr>
        <w:t>пластиковые коврики. Сакурой можно любоваться не только днем, но и ночью. Для этого муниципалитеты стараются заранее установить подсветку под деревья, оттеняющую нежный цвет сакуры. В парках и садах под деревьями устанавливают маленькие</w:t>
      </w:r>
      <w:r w:rsidRPr="00AE2A78">
        <w:rPr>
          <w:color w:val="222222"/>
          <w:sz w:val="28"/>
          <w:szCs w:val="28"/>
        </w:rPr>
        <w:t xml:space="preserve"> фонарики,  которые освещают их снизу, а также высокие фонари из рисовой бумаги, свет от которых мягко падает на цветы. Ночное ханами называется ёдзакура</w:t>
      </w:r>
      <w:r w:rsidRPr="00AE2A78">
        <w:rPr>
          <w:rStyle w:val="apple-converted-space"/>
          <w:color w:val="222222"/>
          <w:sz w:val="28"/>
          <w:szCs w:val="28"/>
        </w:rPr>
        <w:t> </w:t>
      </w:r>
      <w:r w:rsidRPr="00AE2A78">
        <w:rPr>
          <w:color w:val="222222"/>
          <w:sz w:val="28"/>
          <w:szCs w:val="28"/>
        </w:rPr>
        <w:t>(</w:t>
      </w:r>
      <w:hyperlink r:id="rId6" w:tooltip="Японский язык" w:history="1">
        <w:r w:rsidRPr="00AE2A78">
          <w:rPr>
            <w:rStyle w:val="a4"/>
            <w:color w:val="0B0080"/>
            <w:sz w:val="28"/>
            <w:szCs w:val="28"/>
            <w:u w:val="none"/>
          </w:rPr>
          <w:t>яп.</w:t>
        </w:r>
      </w:hyperlink>
      <w:r w:rsidRPr="00AE2A78">
        <w:rPr>
          <w:rStyle w:val="apple-converted-space"/>
          <w:color w:val="222222"/>
          <w:sz w:val="28"/>
          <w:szCs w:val="28"/>
        </w:rPr>
        <w:t> </w:t>
      </w:r>
      <w:r w:rsidRPr="00AE2A78">
        <w:rPr>
          <w:rFonts w:eastAsia="Arial Unicode MS"/>
          <w:color w:val="222222"/>
          <w:sz w:val="28"/>
          <w:szCs w:val="28"/>
          <w:lang w:eastAsia="ja-JP"/>
        </w:rPr>
        <w:t>夜桜</w:t>
      </w:r>
      <w:r w:rsidRPr="00AE2A78">
        <w:rPr>
          <w:rStyle w:val="apple-converted-space"/>
          <w:color w:val="222222"/>
          <w:sz w:val="28"/>
          <w:szCs w:val="28"/>
        </w:rPr>
        <w:t> </w:t>
      </w:r>
      <w:r w:rsidRPr="00AE2A78">
        <w:rPr>
          <w:i/>
          <w:iCs/>
          <w:color w:val="222222"/>
          <w:sz w:val="28"/>
          <w:szCs w:val="28"/>
        </w:rPr>
        <w:t>ёдзакура</w:t>
      </w:r>
      <w:r w:rsidRPr="00AE2A78">
        <w:rPr>
          <w:color w:val="222222"/>
          <w:sz w:val="28"/>
          <w:szCs w:val="28"/>
        </w:rPr>
        <w:t>, «ночная сакура»). Цветы сакуры, которые опадают, едва успев раскрыться, японцы считают символом своего отношения к прекрасному: воспринять красивое как таковое можно только потому, что красота недолговечна и мимолётна и исчезает до того, как успеет превратиться в нечто привычное и будничное.</w:t>
      </w:r>
    </w:p>
    <w:p w:rsidR="00717440" w:rsidRPr="00AE2A78" w:rsidRDefault="00717440" w:rsidP="00AE2A78">
      <w:pPr>
        <w:pStyle w:val="a3"/>
        <w:shd w:val="clear" w:color="auto" w:fill="F8F9FA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[слайд 34]  Как и многие другие праздники - Ханами возник при императорском дворе. Аристократы, любуясь цветением сакуры размышляли о смысле жизни и ее быстротечности. Ощущение непрочности бытия имело и мифологические основания. Как гласит древняя японская легенда: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Спустившемуся с Небес, на острова Японии, внуку богини Солнца – Ниниги- были предложены на выбор две дочери бога Гор. Он выбрал младшую по имени Цветущая, а старшую - Высокую скалу - отослал отцу, поскольку счел </w:t>
      </w:r>
      <w:r w:rsidRPr="00AE2A78">
        <w:rPr>
          <w:color w:val="222222"/>
          <w:sz w:val="28"/>
          <w:szCs w:val="28"/>
        </w:rPr>
        <w:lastRenderedPageBreak/>
        <w:t>ее безобразной. Тогда отец разгневался и поведал о своем замысле: если бы Ниниги выбрал себе в супруги старшую - Высокую Скалу - то жизнь потомков Ниниги была бы вечной и прочной - подобно горам и камням. Но Ниниги совершил неправильный выбор и поэтому жизнь его потомков, т.е. всех японских людей, начиная от самих императоров и кончая простолюдинами, будет бурной и прекрасной, но недолговечной – как весеннее цветение.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Ежегодно созерцая за красотой этого удивительного растения и глядя на недолговечность его цветения, японцы размышляют о том, что прекрасное – не вечно, а жизнь быстротечна и хрупка. А поэтому сильно напоминает осыпающиеся цветы сакуры…[слайд  35]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Японцы верят, что в дереве теплится душа. Заботясь о сакуре, они учатся уважать старость, традиции своей семьи, память предков.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Эти цветы считаются</w:t>
      </w:r>
      <w:r w:rsidRPr="00AE2A78">
        <w:rPr>
          <w:b/>
          <w:color w:val="222222"/>
          <w:sz w:val="28"/>
          <w:szCs w:val="28"/>
        </w:rPr>
        <w:t xml:space="preserve"> национальным символом страны</w:t>
      </w:r>
      <w:r w:rsidRPr="00AE2A78">
        <w:rPr>
          <w:color w:val="222222"/>
          <w:sz w:val="28"/>
          <w:szCs w:val="28"/>
        </w:rPr>
        <w:t xml:space="preserve"> и воплощают всю красоту японских женщин.[слайд  36]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Про сакуру слагают стихи – хокку.</w:t>
      </w:r>
      <w:r w:rsidRPr="00AE2A78">
        <w:rPr>
          <w:sz w:val="28"/>
          <w:szCs w:val="28"/>
        </w:rPr>
        <w:t xml:space="preserve"> </w:t>
      </w:r>
      <w:r w:rsidRPr="00AE2A78">
        <w:rPr>
          <w:rStyle w:val="ucoz-forum-post"/>
          <w:bCs/>
          <w:sz w:val="28"/>
          <w:szCs w:val="28"/>
          <w:bdr w:val="none" w:sz="0" w:space="0" w:color="auto" w:frame="1"/>
        </w:rPr>
        <w:t>Читая хокку, следует помнить одно: «Все они коротки, но в каждом из них поэт искал путь от сердца к сердцу»: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 [слайд  37]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i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                  </w:t>
      </w:r>
      <w:r w:rsidRPr="00AE2A78">
        <w:rPr>
          <w:i/>
          <w:sz w:val="28"/>
          <w:szCs w:val="28"/>
        </w:rPr>
        <w:t>Чужих меж нами нет!</w:t>
      </w:r>
      <w:r w:rsidRPr="00AE2A78">
        <w:rPr>
          <w:i/>
          <w:sz w:val="28"/>
          <w:szCs w:val="28"/>
        </w:rPr>
        <w:br/>
        <w:t xml:space="preserve">                Мы все друг другу братья</w:t>
      </w:r>
      <w:r w:rsidRPr="00AE2A78">
        <w:rPr>
          <w:i/>
          <w:sz w:val="28"/>
          <w:szCs w:val="28"/>
        </w:rPr>
        <w:br/>
        <w:t xml:space="preserve">                Под вишнями в цвету.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i/>
          <w:sz w:val="28"/>
          <w:szCs w:val="28"/>
        </w:rPr>
        <w:t>***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360" w:afterAutospacing="0" w:line="360" w:lineRule="atLeast"/>
        <w:jc w:val="both"/>
        <w:textAlignment w:val="baseline"/>
        <w:rPr>
          <w:i/>
          <w:sz w:val="28"/>
          <w:szCs w:val="28"/>
        </w:rPr>
      </w:pPr>
      <w:r w:rsidRPr="00AE2A78">
        <w:rPr>
          <w:i/>
          <w:sz w:val="28"/>
          <w:szCs w:val="28"/>
        </w:rPr>
        <w:t xml:space="preserve">        Вишен цветы</w:t>
      </w:r>
      <w:r w:rsidRPr="00AE2A78">
        <w:rPr>
          <w:i/>
          <w:sz w:val="28"/>
          <w:szCs w:val="28"/>
        </w:rPr>
        <w:br/>
        <w:t xml:space="preserve">             Будто с небес упали —</w:t>
      </w:r>
      <w:r w:rsidRPr="00AE2A78">
        <w:rPr>
          <w:i/>
          <w:sz w:val="28"/>
          <w:szCs w:val="28"/>
        </w:rPr>
        <w:br/>
        <w:t xml:space="preserve">        Так хороши!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rStyle w:val="ucoz-forum-post"/>
          <w:i/>
          <w:sz w:val="28"/>
          <w:szCs w:val="28"/>
          <w:bdr w:val="none" w:sz="0" w:space="0" w:color="auto" w:frame="1"/>
        </w:rPr>
      </w:pPr>
      <w:r w:rsidRPr="00AE2A78">
        <w:rPr>
          <w:i/>
          <w:sz w:val="28"/>
          <w:szCs w:val="28"/>
        </w:rPr>
        <w:t xml:space="preserve">                Кобаяси Исса</w:t>
      </w:r>
      <w:r w:rsidRPr="00AE2A78">
        <w:rPr>
          <w:rStyle w:val="apple-converted-space"/>
          <w:i/>
          <w:sz w:val="28"/>
          <w:szCs w:val="28"/>
        </w:rPr>
        <w:t> </w:t>
      </w:r>
      <w:r w:rsidRPr="00AE2A78">
        <w:rPr>
          <w:rStyle w:val="ucoz-forum-post"/>
          <w:i/>
          <w:sz w:val="28"/>
          <w:szCs w:val="28"/>
          <w:bdr w:val="none" w:sz="0" w:space="0" w:color="auto" w:frame="1"/>
        </w:rPr>
        <w:t>(1768-1827)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360" w:afterAutospacing="0" w:line="360" w:lineRule="atLeast"/>
        <w:jc w:val="both"/>
        <w:textAlignment w:val="baseline"/>
        <w:rPr>
          <w:i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ind w:left="708" w:hanging="708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И, конечно же, сакуру изображают на своих полотнах мастера художники.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 [слайд 38-51]  (Демонстрация рисунков сакуры - краткий анализ).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4. Практическая часть. </w:t>
      </w:r>
      <w:r w:rsidRPr="00AE2A78">
        <w:rPr>
          <w:color w:val="222222"/>
          <w:sz w:val="28"/>
          <w:szCs w:val="28"/>
        </w:rPr>
        <w:t>Вот и мы с вами сегодня изобразим ветку сакуры, символ чистоты и благополучия, с ее прекрасными и нежными цветами.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Для этого нам понадобится бумага, гуашь, кисти, палитра,вода. 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 xml:space="preserve">1) Сначала изобразим фон, т.е.  небо: на бумагу наносим кистью белила горизонтальными мазками, толстым слоем. Точками наносим краску синего, голубого, розового цветов по всему листу (по желанию учащихся можно </w:t>
      </w:r>
      <w:r w:rsidRPr="00AE2A78">
        <w:rPr>
          <w:color w:val="222222"/>
          <w:sz w:val="28"/>
          <w:szCs w:val="28"/>
        </w:rPr>
        <w:lastRenderedPageBreak/>
        <w:t>выбрать и др. цвета). Тщательно растираем цветовые пятна при помощи широкой кисти, чтобы   тоновые переходы были не резкими.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2) Взяв круглую кисть средней толщины, рисуем веточку дерева, тоновыми оттенками коричневого передаем объем - свет и тень.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3) На палитре смешиваем цветовые оттенки (не менее трех) для цветов: бело-розово-фиолетовые.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4) Плоской кистью, мазками наносим соцветия сакуры, цветы расположенные дальше от взгляда темнее, чем те, которые перед нами, или те, которые освещены солнцем.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5) Дорисовываем темные серединки цветов, тычинки… И по желанию учащихся можно дорисовать дополнительные элементы композиции, например: птицы, крыши-пагоды, опадающие лепестки….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(Во время практической части звучит японская музыка)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b/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5. Подведение итога. </w:t>
      </w:r>
      <w:r w:rsidRPr="00AE2A78">
        <w:rPr>
          <w:color w:val="222222"/>
          <w:sz w:val="28"/>
          <w:szCs w:val="28"/>
        </w:rPr>
        <w:t>Итак, сегодня на уроке мы узнали: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-Что такое сакура? Это…(ответ учащихся  - японская вишня).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-Что весной в Японии проходит празднование цветения сакуры, которое называется …(ответ учащихся - ханами).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 </w:t>
      </w:r>
      <w:r w:rsidRPr="00AE2A78">
        <w:rPr>
          <w:color w:val="222222"/>
          <w:sz w:val="28"/>
          <w:szCs w:val="28"/>
        </w:rPr>
        <w:t>- Что символизирует сакура для японцев? ( ответ учащихся- красоту японских женщин, благополучие….)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color w:val="222222"/>
          <w:sz w:val="28"/>
          <w:szCs w:val="28"/>
        </w:rPr>
        <w:t>Демонстрация и анализ работ учащихся.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b/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 xml:space="preserve">6. Оценивание работ. </w:t>
      </w:r>
      <w:r w:rsidRPr="00AE2A78">
        <w:rPr>
          <w:color w:val="222222"/>
          <w:sz w:val="28"/>
          <w:szCs w:val="28"/>
        </w:rPr>
        <w:t>Выставление оценок.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color w:val="222222"/>
          <w:sz w:val="28"/>
          <w:szCs w:val="28"/>
        </w:rPr>
      </w:pPr>
      <w:r w:rsidRPr="00AE2A78">
        <w:rPr>
          <w:b/>
          <w:color w:val="222222"/>
          <w:sz w:val="28"/>
          <w:szCs w:val="28"/>
        </w:rPr>
        <w:t>7. Домашнее задание.</w:t>
      </w:r>
      <w:r w:rsidRPr="00AE2A78">
        <w:rPr>
          <w:color w:val="222222"/>
          <w:sz w:val="28"/>
          <w:szCs w:val="28"/>
        </w:rPr>
        <w:t xml:space="preserve"> Познакомиться с японской живописью.</w:t>
      </w: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222222"/>
          <w:sz w:val="28"/>
          <w:szCs w:val="28"/>
        </w:rPr>
      </w:pP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rStyle w:val="ucoz-forum-post"/>
          <w:b/>
          <w:bCs/>
          <w:color w:val="666666"/>
          <w:sz w:val="28"/>
          <w:szCs w:val="28"/>
          <w:bdr w:val="none" w:sz="0" w:space="0" w:color="auto" w:frame="1"/>
        </w:rPr>
        <w:lastRenderedPageBreak/>
        <w:t>Читая хокку, следует помнить одно: «Все они коротки, но в каждом из них поэт искал путь от сердца к сердцу»: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rStyle w:val="a5"/>
          <w:color w:val="666666"/>
          <w:sz w:val="28"/>
          <w:szCs w:val="28"/>
          <w:bdr w:val="none" w:sz="0" w:space="0" w:color="auto" w:frame="1"/>
        </w:rPr>
        <w:t>Туман весенний, для чего ты скрыл</w:t>
      </w:r>
      <w:r w:rsidRPr="00AE2A78">
        <w:rPr>
          <w:color w:val="666666"/>
          <w:sz w:val="28"/>
          <w:szCs w:val="28"/>
        </w:rPr>
        <w:br/>
      </w:r>
      <w:r w:rsidRPr="00AE2A78">
        <w:rPr>
          <w:rStyle w:val="a5"/>
          <w:color w:val="666666"/>
          <w:sz w:val="28"/>
          <w:szCs w:val="28"/>
          <w:bdr w:val="none" w:sz="0" w:space="0" w:color="auto" w:frame="1"/>
        </w:rPr>
        <w:t>Те вишни, что окончили цветенье</w:t>
      </w:r>
      <w:r w:rsidRPr="00AE2A78">
        <w:rPr>
          <w:color w:val="666666"/>
          <w:sz w:val="28"/>
          <w:szCs w:val="28"/>
        </w:rPr>
        <w:br/>
      </w:r>
      <w:r w:rsidRPr="00AE2A78">
        <w:rPr>
          <w:rStyle w:val="a5"/>
          <w:color w:val="666666"/>
          <w:sz w:val="28"/>
          <w:szCs w:val="28"/>
          <w:bdr w:val="none" w:sz="0" w:space="0" w:color="auto" w:frame="1"/>
        </w:rPr>
        <w:t>На склонах гор</w:t>
      </w:r>
      <w:r w:rsidRPr="00AE2A78">
        <w:rPr>
          <w:color w:val="666666"/>
          <w:sz w:val="28"/>
          <w:szCs w:val="28"/>
        </w:rPr>
        <w:br/>
      </w:r>
      <w:r w:rsidRPr="00AE2A78">
        <w:rPr>
          <w:rStyle w:val="a5"/>
          <w:color w:val="666666"/>
          <w:sz w:val="28"/>
          <w:szCs w:val="28"/>
          <w:bdr w:val="none" w:sz="0" w:space="0" w:color="auto" w:frame="1"/>
        </w:rPr>
        <w:t>Не блеск нам только мил, —</w:t>
      </w:r>
      <w:r w:rsidRPr="00AE2A78">
        <w:rPr>
          <w:color w:val="666666"/>
          <w:sz w:val="28"/>
          <w:szCs w:val="28"/>
        </w:rPr>
        <w:br/>
      </w:r>
      <w:r w:rsidRPr="00AE2A78">
        <w:rPr>
          <w:rStyle w:val="a5"/>
          <w:color w:val="666666"/>
          <w:sz w:val="28"/>
          <w:szCs w:val="28"/>
          <w:bdr w:val="none" w:sz="0" w:space="0" w:color="auto" w:frame="1"/>
        </w:rPr>
        <w:t>И увяданья миг достоин восхищенья !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ins w:id="1" w:author="Unknown"/>
          <w:color w:val="666666"/>
          <w:sz w:val="28"/>
          <w:szCs w:val="28"/>
        </w:rPr>
      </w:pPr>
      <w:ins w:id="2" w:author="Unknown">
        <w:r w:rsidRPr="00AE2A78">
          <w:rPr>
            <w:rStyle w:val="a5"/>
            <w:color w:val="666666"/>
            <w:sz w:val="28"/>
            <w:szCs w:val="28"/>
            <w:bdr w:val="none" w:sz="0" w:space="0" w:color="auto" w:frame="1"/>
          </w:rPr>
          <w:t>Ки-но Цураюки</w:t>
        </w:r>
      </w:ins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ins w:id="3" w:author="Unknown"/>
          <w:color w:val="666666"/>
          <w:sz w:val="28"/>
          <w:szCs w:val="28"/>
        </w:rPr>
      </w:pPr>
      <w:ins w:id="4" w:author="Unknown">
        <w:r w:rsidRPr="00AE2A78">
          <w:rPr>
            <w:color w:val="666666"/>
            <w:sz w:val="28"/>
            <w:szCs w:val="28"/>
          </w:rPr>
          <w:t>***</w:t>
        </w:r>
      </w:ins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Вишен цветы</w:t>
      </w:r>
      <w:r w:rsidRPr="00AE2A78">
        <w:rPr>
          <w:color w:val="666666"/>
          <w:sz w:val="28"/>
          <w:szCs w:val="28"/>
        </w:rPr>
        <w:br/>
        <w:t>Будто с небес упали —</w:t>
      </w:r>
      <w:r w:rsidRPr="00AE2A78">
        <w:rPr>
          <w:color w:val="666666"/>
          <w:sz w:val="28"/>
          <w:szCs w:val="28"/>
        </w:rPr>
        <w:br/>
        <w:t>Так хороши!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Кобаяси Исса</w:t>
      </w:r>
      <w:r w:rsidRPr="00AE2A78">
        <w:rPr>
          <w:rStyle w:val="apple-converted-space"/>
          <w:color w:val="666666"/>
          <w:sz w:val="28"/>
          <w:szCs w:val="28"/>
        </w:rPr>
        <w:t> </w:t>
      </w:r>
      <w:r w:rsidRPr="00AE2A78">
        <w:rPr>
          <w:rStyle w:val="ucoz-forum-post"/>
          <w:color w:val="666666"/>
          <w:sz w:val="28"/>
          <w:szCs w:val="28"/>
          <w:bdr w:val="none" w:sz="0" w:space="0" w:color="auto" w:frame="1"/>
        </w:rPr>
        <w:t>(1768-1827)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Чужих меж нами нет!</w:t>
      </w:r>
      <w:r w:rsidRPr="00AE2A78">
        <w:rPr>
          <w:color w:val="666666"/>
          <w:sz w:val="28"/>
          <w:szCs w:val="28"/>
        </w:rPr>
        <w:br/>
        <w:t>Мы все друг другу братья</w:t>
      </w:r>
      <w:r w:rsidRPr="00AE2A78">
        <w:rPr>
          <w:color w:val="666666"/>
          <w:sz w:val="28"/>
          <w:szCs w:val="28"/>
        </w:rPr>
        <w:br/>
        <w:t>Под вишнями в цвету.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Кобаяси Исса</w:t>
      </w:r>
      <w:r w:rsidRPr="00AE2A78">
        <w:rPr>
          <w:rStyle w:val="apple-converted-space"/>
          <w:color w:val="666666"/>
          <w:sz w:val="28"/>
          <w:szCs w:val="28"/>
        </w:rPr>
        <w:t> </w:t>
      </w:r>
      <w:r w:rsidRPr="00AE2A78">
        <w:rPr>
          <w:rStyle w:val="ucoz-forum-post"/>
          <w:color w:val="666666"/>
          <w:sz w:val="28"/>
          <w:szCs w:val="28"/>
          <w:bdr w:val="none" w:sz="0" w:space="0" w:color="auto" w:frame="1"/>
        </w:rPr>
        <w:t>(1768-1827)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***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Удивительно это —</w:t>
      </w:r>
      <w:r w:rsidRPr="00AE2A78">
        <w:rPr>
          <w:color w:val="666666"/>
          <w:sz w:val="28"/>
          <w:szCs w:val="28"/>
        </w:rPr>
        <w:br/>
        <w:t>Как ни в чем не бывало жить</w:t>
      </w:r>
      <w:r w:rsidRPr="00AE2A78">
        <w:rPr>
          <w:color w:val="666666"/>
          <w:sz w:val="28"/>
          <w:szCs w:val="28"/>
        </w:rPr>
        <w:br/>
        <w:t>Под цветущей вишней.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Кобаяси Исса</w:t>
      </w:r>
      <w:r w:rsidRPr="00AE2A78">
        <w:rPr>
          <w:rStyle w:val="apple-converted-space"/>
          <w:color w:val="666666"/>
          <w:sz w:val="28"/>
          <w:szCs w:val="28"/>
        </w:rPr>
        <w:t> </w:t>
      </w:r>
      <w:r w:rsidRPr="00AE2A78">
        <w:rPr>
          <w:rStyle w:val="ucoz-forum-post"/>
          <w:color w:val="666666"/>
          <w:sz w:val="28"/>
          <w:szCs w:val="28"/>
          <w:bdr w:val="none" w:sz="0" w:space="0" w:color="auto" w:frame="1"/>
        </w:rPr>
        <w:t>(1768-1827)</w:t>
      </w:r>
    </w:p>
    <w:p w:rsidR="00717440" w:rsidRPr="00AE2A78" w:rsidRDefault="00717440" w:rsidP="00AE2A78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666666"/>
          <w:sz w:val="28"/>
          <w:szCs w:val="28"/>
        </w:rPr>
      </w:pPr>
      <w:r w:rsidRPr="00AE2A78">
        <w:rPr>
          <w:color w:val="666666"/>
          <w:sz w:val="28"/>
          <w:szCs w:val="28"/>
        </w:rPr>
        <w:t>***</w:t>
      </w:r>
    </w:p>
    <w:p w:rsidR="00717440" w:rsidRPr="00AE2A78" w:rsidRDefault="00717440" w:rsidP="00AE2A78">
      <w:pPr>
        <w:rPr>
          <w:rFonts w:ascii="Times New Roman" w:hAnsi="Times New Roman"/>
          <w:sz w:val="28"/>
          <w:szCs w:val="28"/>
        </w:rPr>
      </w:pPr>
    </w:p>
    <w:sectPr w:rsidR="00717440" w:rsidRPr="00AE2A78" w:rsidSect="00173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6C0" w:rsidRDefault="00A616C0" w:rsidP="00A40CC0">
      <w:pPr>
        <w:spacing w:after="0" w:line="240" w:lineRule="auto"/>
      </w:pPr>
      <w:r>
        <w:separator/>
      </w:r>
    </w:p>
  </w:endnote>
  <w:endnote w:type="continuationSeparator" w:id="0">
    <w:p w:rsidR="00A616C0" w:rsidRDefault="00A616C0" w:rsidP="00A40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6C0" w:rsidRDefault="00A616C0" w:rsidP="00A40CC0">
      <w:pPr>
        <w:spacing w:after="0" w:line="240" w:lineRule="auto"/>
      </w:pPr>
      <w:r>
        <w:separator/>
      </w:r>
    </w:p>
  </w:footnote>
  <w:footnote w:type="continuationSeparator" w:id="0">
    <w:p w:rsidR="00A616C0" w:rsidRDefault="00A616C0" w:rsidP="00A40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0D9"/>
    <w:rsid w:val="0001791E"/>
    <w:rsid w:val="0002753E"/>
    <w:rsid w:val="00043CB8"/>
    <w:rsid w:val="000541E5"/>
    <w:rsid w:val="00073E88"/>
    <w:rsid w:val="000970D2"/>
    <w:rsid w:val="000975DE"/>
    <w:rsid w:val="000A3916"/>
    <w:rsid w:val="000B197C"/>
    <w:rsid w:val="000D1D0F"/>
    <w:rsid w:val="000D571A"/>
    <w:rsid w:val="000E71B8"/>
    <w:rsid w:val="0010015C"/>
    <w:rsid w:val="00107A6C"/>
    <w:rsid w:val="00110E35"/>
    <w:rsid w:val="0011150F"/>
    <w:rsid w:val="00136F3D"/>
    <w:rsid w:val="001423C3"/>
    <w:rsid w:val="00146585"/>
    <w:rsid w:val="00151497"/>
    <w:rsid w:val="001735C0"/>
    <w:rsid w:val="00183C11"/>
    <w:rsid w:val="00187C86"/>
    <w:rsid w:val="00193864"/>
    <w:rsid w:val="001A6D02"/>
    <w:rsid w:val="001C0044"/>
    <w:rsid w:val="001C7F40"/>
    <w:rsid w:val="001D3171"/>
    <w:rsid w:val="001E432C"/>
    <w:rsid w:val="001E7976"/>
    <w:rsid w:val="001F1D99"/>
    <w:rsid w:val="00201D66"/>
    <w:rsid w:val="002041B6"/>
    <w:rsid w:val="0022659B"/>
    <w:rsid w:val="0023073E"/>
    <w:rsid w:val="00240E11"/>
    <w:rsid w:val="00241AC4"/>
    <w:rsid w:val="00242CC2"/>
    <w:rsid w:val="002A4CE7"/>
    <w:rsid w:val="002B0002"/>
    <w:rsid w:val="002D6991"/>
    <w:rsid w:val="002E19FC"/>
    <w:rsid w:val="002E6E6F"/>
    <w:rsid w:val="002F61E3"/>
    <w:rsid w:val="00302F75"/>
    <w:rsid w:val="00305EC8"/>
    <w:rsid w:val="00310F82"/>
    <w:rsid w:val="00311060"/>
    <w:rsid w:val="00327B81"/>
    <w:rsid w:val="00331CAE"/>
    <w:rsid w:val="0033299A"/>
    <w:rsid w:val="0035116B"/>
    <w:rsid w:val="00361418"/>
    <w:rsid w:val="003630C1"/>
    <w:rsid w:val="003728A0"/>
    <w:rsid w:val="0039473E"/>
    <w:rsid w:val="003A7943"/>
    <w:rsid w:val="003B3492"/>
    <w:rsid w:val="003B49B1"/>
    <w:rsid w:val="003D388D"/>
    <w:rsid w:val="003D4B68"/>
    <w:rsid w:val="004100E1"/>
    <w:rsid w:val="0041728D"/>
    <w:rsid w:val="00424681"/>
    <w:rsid w:val="00427386"/>
    <w:rsid w:val="00427E54"/>
    <w:rsid w:val="004419CD"/>
    <w:rsid w:val="004517E0"/>
    <w:rsid w:val="00480B41"/>
    <w:rsid w:val="00484E16"/>
    <w:rsid w:val="004B08DF"/>
    <w:rsid w:val="004C0C50"/>
    <w:rsid w:val="004D448A"/>
    <w:rsid w:val="005025ED"/>
    <w:rsid w:val="005072AC"/>
    <w:rsid w:val="00507B81"/>
    <w:rsid w:val="00524D8D"/>
    <w:rsid w:val="00526034"/>
    <w:rsid w:val="00532607"/>
    <w:rsid w:val="00532947"/>
    <w:rsid w:val="00555B8F"/>
    <w:rsid w:val="005711FB"/>
    <w:rsid w:val="0057693B"/>
    <w:rsid w:val="00586139"/>
    <w:rsid w:val="005A67CE"/>
    <w:rsid w:val="005C09E1"/>
    <w:rsid w:val="005C5E2A"/>
    <w:rsid w:val="005D0C78"/>
    <w:rsid w:val="005E18A4"/>
    <w:rsid w:val="00601645"/>
    <w:rsid w:val="00612898"/>
    <w:rsid w:val="00623B59"/>
    <w:rsid w:val="0064328C"/>
    <w:rsid w:val="0069260A"/>
    <w:rsid w:val="006E6AA5"/>
    <w:rsid w:val="006E7418"/>
    <w:rsid w:val="006F13B4"/>
    <w:rsid w:val="00717440"/>
    <w:rsid w:val="00735437"/>
    <w:rsid w:val="007548A7"/>
    <w:rsid w:val="0076087F"/>
    <w:rsid w:val="007C6EB9"/>
    <w:rsid w:val="007D04B3"/>
    <w:rsid w:val="007D0E80"/>
    <w:rsid w:val="007D17F2"/>
    <w:rsid w:val="007D4625"/>
    <w:rsid w:val="007D66E8"/>
    <w:rsid w:val="007D6B59"/>
    <w:rsid w:val="007D7906"/>
    <w:rsid w:val="007F1788"/>
    <w:rsid w:val="00815090"/>
    <w:rsid w:val="00820908"/>
    <w:rsid w:val="00831E42"/>
    <w:rsid w:val="00841105"/>
    <w:rsid w:val="008450CA"/>
    <w:rsid w:val="00860B95"/>
    <w:rsid w:val="00876F7E"/>
    <w:rsid w:val="008A0848"/>
    <w:rsid w:val="008A238D"/>
    <w:rsid w:val="008A7735"/>
    <w:rsid w:val="008E428F"/>
    <w:rsid w:val="008F016A"/>
    <w:rsid w:val="008F4802"/>
    <w:rsid w:val="00900F9D"/>
    <w:rsid w:val="00901AD0"/>
    <w:rsid w:val="009030CD"/>
    <w:rsid w:val="00904018"/>
    <w:rsid w:val="0091670D"/>
    <w:rsid w:val="0094320C"/>
    <w:rsid w:val="00956B92"/>
    <w:rsid w:val="00961900"/>
    <w:rsid w:val="00962165"/>
    <w:rsid w:val="00966A29"/>
    <w:rsid w:val="009749C4"/>
    <w:rsid w:val="0099434F"/>
    <w:rsid w:val="0099463B"/>
    <w:rsid w:val="00996F46"/>
    <w:rsid w:val="009A4A5B"/>
    <w:rsid w:val="009B20D9"/>
    <w:rsid w:val="009C2E9A"/>
    <w:rsid w:val="009C75FD"/>
    <w:rsid w:val="009E4D1C"/>
    <w:rsid w:val="00A12E0B"/>
    <w:rsid w:val="00A374DB"/>
    <w:rsid w:val="00A40CC0"/>
    <w:rsid w:val="00A608E0"/>
    <w:rsid w:val="00A61561"/>
    <w:rsid w:val="00A616C0"/>
    <w:rsid w:val="00A85FD6"/>
    <w:rsid w:val="00A90B84"/>
    <w:rsid w:val="00AB0A19"/>
    <w:rsid w:val="00AC28FB"/>
    <w:rsid w:val="00AC59A3"/>
    <w:rsid w:val="00AE1C1C"/>
    <w:rsid w:val="00AE2A78"/>
    <w:rsid w:val="00AF7FBA"/>
    <w:rsid w:val="00B0464D"/>
    <w:rsid w:val="00B071DC"/>
    <w:rsid w:val="00B154B4"/>
    <w:rsid w:val="00B20D58"/>
    <w:rsid w:val="00B434F9"/>
    <w:rsid w:val="00B51A1C"/>
    <w:rsid w:val="00B645AD"/>
    <w:rsid w:val="00B673D7"/>
    <w:rsid w:val="00B744ED"/>
    <w:rsid w:val="00B75CB4"/>
    <w:rsid w:val="00B76077"/>
    <w:rsid w:val="00BA1D78"/>
    <w:rsid w:val="00BD1F19"/>
    <w:rsid w:val="00BE3B64"/>
    <w:rsid w:val="00C14B42"/>
    <w:rsid w:val="00C26D0D"/>
    <w:rsid w:val="00C323E2"/>
    <w:rsid w:val="00C51555"/>
    <w:rsid w:val="00C63828"/>
    <w:rsid w:val="00C8526C"/>
    <w:rsid w:val="00C92477"/>
    <w:rsid w:val="00C972F8"/>
    <w:rsid w:val="00CA393D"/>
    <w:rsid w:val="00CB5D39"/>
    <w:rsid w:val="00CC4EC4"/>
    <w:rsid w:val="00CD50BF"/>
    <w:rsid w:val="00D028B4"/>
    <w:rsid w:val="00D15669"/>
    <w:rsid w:val="00D44DC4"/>
    <w:rsid w:val="00D64A85"/>
    <w:rsid w:val="00D66941"/>
    <w:rsid w:val="00D84440"/>
    <w:rsid w:val="00D90697"/>
    <w:rsid w:val="00DB1284"/>
    <w:rsid w:val="00DD2672"/>
    <w:rsid w:val="00DD7D42"/>
    <w:rsid w:val="00DF0753"/>
    <w:rsid w:val="00E03461"/>
    <w:rsid w:val="00E06A6C"/>
    <w:rsid w:val="00E123C8"/>
    <w:rsid w:val="00E15C28"/>
    <w:rsid w:val="00E2092B"/>
    <w:rsid w:val="00E57DD7"/>
    <w:rsid w:val="00E644AA"/>
    <w:rsid w:val="00E644E1"/>
    <w:rsid w:val="00E75F86"/>
    <w:rsid w:val="00E83F56"/>
    <w:rsid w:val="00E94E8F"/>
    <w:rsid w:val="00EA3D9A"/>
    <w:rsid w:val="00EB2BA2"/>
    <w:rsid w:val="00EB2BFC"/>
    <w:rsid w:val="00EC18B4"/>
    <w:rsid w:val="00EC5578"/>
    <w:rsid w:val="00EF4C60"/>
    <w:rsid w:val="00F0290F"/>
    <w:rsid w:val="00F2420A"/>
    <w:rsid w:val="00F32D4C"/>
    <w:rsid w:val="00F41D06"/>
    <w:rsid w:val="00F52601"/>
    <w:rsid w:val="00F53138"/>
    <w:rsid w:val="00F7218B"/>
    <w:rsid w:val="00FB03C5"/>
    <w:rsid w:val="00FB2985"/>
    <w:rsid w:val="00FB3D81"/>
    <w:rsid w:val="00FF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6F5E8D-34B6-4020-B5E2-D2924D4D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946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9463B"/>
    <w:rPr>
      <w:rFonts w:cs="Times New Roman"/>
    </w:rPr>
  </w:style>
  <w:style w:type="character" w:styleId="a4">
    <w:name w:val="Hyperlink"/>
    <w:uiPriority w:val="99"/>
    <w:semiHidden/>
    <w:rsid w:val="0099463B"/>
    <w:rPr>
      <w:rFonts w:cs="Times New Roman"/>
      <w:color w:val="0000FF"/>
      <w:u w:val="single"/>
    </w:rPr>
  </w:style>
  <w:style w:type="character" w:customStyle="1" w:styleId="ucoz-forum-post">
    <w:name w:val="ucoz-forum-post"/>
    <w:uiPriority w:val="99"/>
    <w:rsid w:val="00831E42"/>
    <w:rPr>
      <w:rFonts w:cs="Times New Roman"/>
    </w:rPr>
  </w:style>
  <w:style w:type="character" w:styleId="a5">
    <w:name w:val="Emphasis"/>
    <w:uiPriority w:val="99"/>
    <w:qFormat/>
    <w:rsid w:val="00831E42"/>
    <w:rPr>
      <w:rFonts w:cs="Times New Roman"/>
      <w:i/>
      <w:iCs/>
    </w:rPr>
  </w:style>
  <w:style w:type="paragraph" w:styleId="a6">
    <w:name w:val="header"/>
    <w:basedOn w:val="a"/>
    <w:link w:val="a7"/>
    <w:uiPriority w:val="99"/>
    <w:rsid w:val="00A40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A40CC0"/>
    <w:rPr>
      <w:rFonts w:cs="Times New Roman"/>
    </w:rPr>
  </w:style>
  <w:style w:type="paragraph" w:styleId="a8">
    <w:name w:val="footer"/>
    <w:basedOn w:val="a"/>
    <w:link w:val="a9"/>
    <w:uiPriority w:val="99"/>
    <w:rsid w:val="00A40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A40CC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84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43287">
          <w:marLeft w:val="7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F%D0%BF%D0%BE%D0%BD%D1%81%D0%BA%D0%B8%D0%B9_%D1%8F%D0%B7%D1%8B%D0%B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9490</TotalTime>
  <Pages>6</Pages>
  <Words>1457</Words>
  <Characters>8308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2019-04-25T01:36:00Z</cp:lastPrinted>
  <dcterms:created xsi:type="dcterms:W3CDTF">2019-04-08T10:32:00Z</dcterms:created>
  <dcterms:modified xsi:type="dcterms:W3CDTF">2025-04-01T06:43:00Z</dcterms:modified>
</cp:coreProperties>
</file>