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8B3F4" w14:textId="77777777" w:rsidR="005B7C3F" w:rsidRP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lang w:eastAsia="en-US"/>
        </w:rPr>
      </w:pPr>
      <w:r w:rsidRPr="005B7C3F">
        <w:rPr>
          <w:rFonts w:ascii="Arial" w:eastAsiaTheme="minorHAnsi" w:hAnsi="Arial" w:cs="Arial"/>
          <w:lang w:eastAsia="en-US"/>
        </w:rPr>
        <w:t>МИНИСТЕРСТВО ОБРАЗОВАНИЯ И НАУКИ РФ</w:t>
      </w:r>
    </w:p>
    <w:p w14:paraId="214C75AE" w14:textId="77777777" w:rsidR="005B7C3F" w:rsidRPr="005B7C3F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МУНИЦИП</w:t>
      </w:r>
      <w:r w:rsidR="005B7C3F" w:rsidRPr="005B7C3F">
        <w:rPr>
          <w:rFonts w:ascii="Arial" w:eastAsiaTheme="minorHAnsi" w:hAnsi="Arial" w:cs="Arial"/>
          <w:lang w:eastAsia="en-US"/>
        </w:rPr>
        <w:t xml:space="preserve">АЛЬНОЕ БЮДЖЕТНОЕ </w:t>
      </w:r>
      <w:r>
        <w:rPr>
          <w:rFonts w:ascii="Arial" w:eastAsiaTheme="minorHAnsi" w:hAnsi="Arial" w:cs="Arial"/>
          <w:lang w:eastAsia="en-US"/>
        </w:rPr>
        <w:t>ОБЩЕ</w:t>
      </w:r>
      <w:r w:rsidR="005B7C3F" w:rsidRPr="005B7C3F">
        <w:rPr>
          <w:rFonts w:ascii="Arial" w:eastAsiaTheme="minorHAnsi" w:hAnsi="Arial" w:cs="Arial"/>
          <w:lang w:eastAsia="en-US"/>
        </w:rPr>
        <w:t>ОБРАЗОВАТЕЛЬНОЕ</w:t>
      </w:r>
    </w:p>
    <w:p w14:paraId="0D4B461E" w14:textId="77777777" w:rsidR="005B7C3F" w:rsidRP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lang w:eastAsia="en-US"/>
        </w:rPr>
      </w:pPr>
      <w:r w:rsidRPr="005B7C3F">
        <w:rPr>
          <w:rFonts w:ascii="Arial" w:eastAsiaTheme="minorHAnsi" w:hAnsi="Arial" w:cs="Arial"/>
          <w:lang w:eastAsia="en-US"/>
        </w:rPr>
        <w:t xml:space="preserve">УЧРЕЖДЕНИЕ </w:t>
      </w:r>
    </w:p>
    <w:p w14:paraId="1BCD9F54" w14:textId="77777777" w:rsidR="005B7C3F" w:rsidRPr="005B7C3F" w:rsidRDefault="005B7C3F" w:rsidP="005F3FE8">
      <w:pPr>
        <w:spacing w:after="200" w:line="276" w:lineRule="auto"/>
        <w:jc w:val="center"/>
        <w:rPr>
          <w:rFonts w:ascii="Arial" w:eastAsiaTheme="minorHAnsi" w:hAnsi="Arial" w:cs="Arial"/>
          <w:lang w:eastAsia="en-US"/>
        </w:rPr>
      </w:pPr>
      <w:r w:rsidRPr="005B7C3F">
        <w:rPr>
          <w:rFonts w:ascii="Arial" w:eastAsiaTheme="minorHAnsi" w:hAnsi="Arial" w:cs="Arial"/>
          <w:lang w:eastAsia="en-US"/>
        </w:rPr>
        <w:t>«</w:t>
      </w:r>
      <w:r w:rsidR="005F3FE8">
        <w:rPr>
          <w:rFonts w:ascii="Arial" w:eastAsiaTheme="minorHAnsi" w:hAnsi="Arial" w:cs="Arial"/>
          <w:lang w:eastAsia="en-US"/>
        </w:rPr>
        <w:t>СРЕДНЯЯ ОБЩЕОБРАЗОВАТЕЛЬНАЯ ШКОЛА №12</w:t>
      </w:r>
      <w:r w:rsidRPr="005B7C3F">
        <w:rPr>
          <w:rFonts w:ascii="Arial" w:eastAsiaTheme="minorHAnsi" w:hAnsi="Arial" w:cs="Arial"/>
          <w:lang w:eastAsia="en-US"/>
        </w:rPr>
        <w:t>»</w:t>
      </w:r>
    </w:p>
    <w:p w14:paraId="3A66165C" w14:textId="77777777" w:rsidR="005B7C3F" w:rsidRP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9748DC7" w14:textId="77777777" w:rsid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76FFAA4" w14:textId="77777777" w:rsidR="005F3FE8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DEF160E" w14:textId="77777777" w:rsidR="005F3FE8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04EF" w14:textId="77777777" w:rsidR="005F3FE8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8800363" w14:textId="77777777" w:rsidR="005F3FE8" w:rsidRPr="005B7C3F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20EE082" w14:textId="77777777" w:rsidR="005B7C3F" w:rsidRP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b/>
          <w:sz w:val="36"/>
          <w:szCs w:val="36"/>
          <w:lang w:eastAsia="en-US"/>
        </w:rPr>
      </w:pPr>
      <w:r w:rsidRPr="005B7C3F">
        <w:rPr>
          <w:rFonts w:ascii="Arial" w:eastAsiaTheme="minorHAnsi" w:hAnsi="Arial" w:cs="Arial"/>
          <w:b/>
          <w:sz w:val="36"/>
          <w:szCs w:val="36"/>
          <w:lang w:eastAsia="en-US"/>
        </w:rPr>
        <w:t>Влияние ловкости на формирование навыков ведения мяча у юных баскетболистов</w:t>
      </w:r>
    </w:p>
    <w:p w14:paraId="5FC79226" w14:textId="77777777" w:rsid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63E9B1E" w14:textId="77777777" w:rsidR="005F3FE8" w:rsidRPr="005B7C3F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AD1832D" w14:textId="77777777" w:rsidR="005B7C3F" w:rsidRDefault="005B7C3F" w:rsidP="005B7C3F">
      <w:pPr>
        <w:spacing w:after="200" w:line="276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42A20E71" w14:textId="77777777" w:rsidR="005F3FE8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E10EEA0" w14:textId="77777777" w:rsidR="005F3FE8" w:rsidRPr="005B7C3F" w:rsidRDefault="005F3FE8" w:rsidP="005B7C3F">
      <w:pPr>
        <w:spacing w:after="200" w:line="276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4A9F4757" w14:textId="77777777" w:rsidR="005F3FE8" w:rsidRPr="0039336C" w:rsidRDefault="005F3FE8" w:rsidP="005F3FE8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39336C">
        <w:rPr>
          <w:rFonts w:eastAsiaTheme="minorHAnsi"/>
          <w:sz w:val="28"/>
          <w:szCs w:val="28"/>
          <w:lang w:eastAsia="en-US"/>
        </w:rPr>
        <w:t xml:space="preserve">Гусейнов </w:t>
      </w:r>
      <w:proofErr w:type="spellStart"/>
      <w:r w:rsidRPr="0039336C">
        <w:rPr>
          <w:rFonts w:eastAsiaTheme="minorHAnsi"/>
          <w:sz w:val="28"/>
          <w:szCs w:val="28"/>
          <w:lang w:eastAsia="en-US"/>
        </w:rPr>
        <w:t>Магомедсаид</w:t>
      </w:r>
      <w:proofErr w:type="spellEnd"/>
      <w:r w:rsidRPr="003933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9336C">
        <w:rPr>
          <w:rFonts w:eastAsiaTheme="minorHAnsi"/>
          <w:sz w:val="28"/>
          <w:szCs w:val="28"/>
          <w:lang w:eastAsia="en-US"/>
        </w:rPr>
        <w:t>Убайдулаевич</w:t>
      </w:r>
      <w:proofErr w:type="spellEnd"/>
    </w:p>
    <w:p w14:paraId="5B80BEED" w14:textId="77777777" w:rsidR="005B7C3F" w:rsidRDefault="005B7C3F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52980A2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38AE54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D84A083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0E8CD2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3D15DA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B7C238F" w14:textId="77777777" w:rsidR="005F3FE8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46D1D36" w14:textId="77777777" w:rsidR="005F3FE8" w:rsidRPr="005B7C3F" w:rsidRDefault="005F3FE8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668A0" w14:textId="77777777" w:rsidR="005B7C3F" w:rsidRPr="005B7C3F" w:rsidRDefault="005B7C3F" w:rsidP="005B7C3F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5E88AF5" w14:textId="7F98BFEC" w:rsidR="00A05ACD" w:rsidRPr="005F3FE8" w:rsidRDefault="005B7C3F" w:rsidP="005F3FE8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5B7C3F">
        <w:rPr>
          <w:rFonts w:ascii="Arial" w:eastAsiaTheme="minorHAnsi" w:hAnsi="Arial" w:cs="Arial"/>
          <w:sz w:val="22"/>
          <w:szCs w:val="22"/>
          <w:lang w:eastAsia="en-US"/>
        </w:rPr>
        <w:t>Избербаш 20</w:t>
      </w:r>
      <w:r w:rsidR="005F3FE8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39336C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5F3FE8">
        <w:rPr>
          <w:rFonts w:ascii="Arial" w:eastAsiaTheme="minorHAnsi" w:hAnsi="Arial" w:cs="Arial"/>
          <w:sz w:val="22"/>
          <w:szCs w:val="22"/>
          <w:lang w:eastAsia="en-US"/>
        </w:rPr>
        <w:t>г</w:t>
      </w:r>
    </w:p>
    <w:p w14:paraId="0527A1C3" w14:textId="77777777" w:rsidR="00845D7E" w:rsidRPr="00A05ACD" w:rsidRDefault="00A05ACD" w:rsidP="00A05ACD">
      <w:pPr>
        <w:ind w:firstLine="708"/>
        <w:jc w:val="center"/>
        <w:rPr>
          <w:rFonts w:ascii="Arial" w:hAnsi="Arial" w:cs="Arial"/>
        </w:rPr>
      </w:pPr>
      <w:r w:rsidRPr="00EF0B7D">
        <w:rPr>
          <w:rFonts w:ascii="Arial" w:hAnsi="Arial" w:cs="Arial"/>
        </w:rPr>
        <w:lastRenderedPageBreak/>
        <w:t xml:space="preserve">          </w:t>
      </w:r>
      <w:r w:rsidR="00845D7E" w:rsidRPr="00A05ACD">
        <w:rPr>
          <w:b/>
          <w:bCs/>
          <w:sz w:val="28"/>
          <w:szCs w:val="28"/>
        </w:rPr>
        <w:t>Введение</w:t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  <w:t xml:space="preserve">  </w:t>
      </w:r>
      <w:r w:rsidR="000B6920">
        <w:rPr>
          <w:b/>
          <w:bCs/>
          <w:sz w:val="28"/>
          <w:szCs w:val="28"/>
        </w:rPr>
        <w:t>2</w:t>
      </w:r>
    </w:p>
    <w:p w14:paraId="5C7577A0" w14:textId="77777777" w:rsidR="00F55111" w:rsidRPr="009E01FB" w:rsidRDefault="00F55111" w:rsidP="00F55111">
      <w:pPr>
        <w:pStyle w:val="ab"/>
        <w:ind w:left="1429"/>
        <w:rPr>
          <w:b/>
          <w:bCs/>
          <w:sz w:val="28"/>
          <w:szCs w:val="28"/>
        </w:rPr>
      </w:pPr>
    </w:p>
    <w:p w14:paraId="217B2166" w14:textId="77777777" w:rsidR="00B411CD" w:rsidRPr="009E01FB" w:rsidRDefault="00845D7E" w:rsidP="00F55111">
      <w:pPr>
        <w:pStyle w:val="ab"/>
        <w:ind w:left="1353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Глава 1. Обзор литературы по изучаемой проблеме</w:t>
      </w:r>
      <w:r w:rsidR="000000ED" w:rsidRPr="000000ED">
        <w:rPr>
          <w:b/>
          <w:bCs/>
          <w:sz w:val="28"/>
          <w:szCs w:val="28"/>
        </w:rPr>
        <w:tab/>
      </w:r>
      <w:r w:rsidR="000000ED" w:rsidRPr="000000ED">
        <w:rPr>
          <w:b/>
          <w:bCs/>
          <w:sz w:val="28"/>
          <w:szCs w:val="28"/>
        </w:rPr>
        <w:tab/>
      </w:r>
      <w:r w:rsidR="00AE40E9">
        <w:rPr>
          <w:b/>
          <w:bCs/>
          <w:sz w:val="28"/>
          <w:szCs w:val="28"/>
        </w:rPr>
        <w:t>5</w:t>
      </w:r>
    </w:p>
    <w:p w14:paraId="0BBD0B97" w14:textId="77777777" w:rsidR="00F55111" w:rsidRPr="009E01FB" w:rsidRDefault="00F55111" w:rsidP="00F55111">
      <w:pPr>
        <w:pStyle w:val="ab"/>
        <w:ind w:left="1353"/>
        <w:rPr>
          <w:b/>
          <w:bCs/>
          <w:sz w:val="28"/>
          <w:szCs w:val="28"/>
        </w:rPr>
      </w:pPr>
    </w:p>
    <w:p w14:paraId="6E7268E8" w14:textId="77777777" w:rsidR="00845D7E" w:rsidRPr="000000ED" w:rsidRDefault="009D3706" w:rsidP="00F55111">
      <w:pPr>
        <w:ind w:left="645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41E13" w:rsidRPr="00775BC9">
        <w:rPr>
          <w:b/>
          <w:bCs/>
          <w:sz w:val="28"/>
          <w:szCs w:val="28"/>
        </w:rPr>
        <w:t xml:space="preserve">1.1 </w:t>
      </w:r>
      <w:r w:rsidR="00845D7E" w:rsidRPr="00775BC9">
        <w:rPr>
          <w:b/>
          <w:bCs/>
          <w:sz w:val="28"/>
          <w:szCs w:val="28"/>
        </w:rPr>
        <w:t xml:space="preserve">Сущность </w:t>
      </w:r>
      <w:r w:rsidR="00D92050">
        <w:rPr>
          <w:b/>
          <w:bCs/>
          <w:sz w:val="28"/>
          <w:szCs w:val="28"/>
        </w:rPr>
        <w:t xml:space="preserve">и квалификация </w:t>
      </w:r>
      <w:r w:rsidR="00845D7E" w:rsidRPr="00775BC9">
        <w:rPr>
          <w:b/>
          <w:bCs/>
          <w:sz w:val="28"/>
          <w:szCs w:val="28"/>
        </w:rPr>
        <w:t>ведения мяча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AE40E9">
        <w:rPr>
          <w:b/>
          <w:bCs/>
          <w:sz w:val="28"/>
          <w:szCs w:val="28"/>
        </w:rPr>
        <w:t>5</w:t>
      </w:r>
    </w:p>
    <w:p w14:paraId="362F904E" w14:textId="77777777" w:rsidR="00845D7E" w:rsidRPr="000000ED" w:rsidRDefault="009D3706" w:rsidP="00F012AC">
      <w:pPr>
        <w:ind w:left="645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41E13" w:rsidRPr="00775BC9">
        <w:rPr>
          <w:b/>
          <w:bCs/>
          <w:sz w:val="28"/>
          <w:szCs w:val="28"/>
        </w:rPr>
        <w:t>1.</w:t>
      </w:r>
      <w:r w:rsidR="00D92050">
        <w:rPr>
          <w:b/>
          <w:bCs/>
          <w:sz w:val="28"/>
          <w:szCs w:val="28"/>
        </w:rPr>
        <w:t>2</w:t>
      </w:r>
      <w:r w:rsidR="00741E13" w:rsidRPr="00775BC9">
        <w:rPr>
          <w:b/>
          <w:bCs/>
          <w:sz w:val="28"/>
          <w:szCs w:val="28"/>
        </w:rPr>
        <w:t xml:space="preserve"> </w:t>
      </w:r>
      <w:r w:rsidR="00845D7E" w:rsidRPr="00775BC9">
        <w:rPr>
          <w:b/>
          <w:bCs/>
          <w:sz w:val="28"/>
          <w:szCs w:val="28"/>
        </w:rPr>
        <w:t>Ведение как сложное координационное действие</w:t>
      </w:r>
      <w:r w:rsidR="000000ED" w:rsidRPr="000000ED">
        <w:rPr>
          <w:b/>
          <w:bCs/>
          <w:sz w:val="28"/>
          <w:szCs w:val="28"/>
        </w:rPr>
        <w:tab/>
      </w:r>
      <w:r w:rsidR="000000ED" w:rsidRPr="000000ED">
        <w:rPr>
          <w:b/>
          <w:bCs/>
          <w:sz w:val="28"/>
          <w:szCs w:val="28"/>
        </w:rPr>
        <w:tab/>
      </w:r>
      <w:r w:rsidR="00AE40E9">
        <w:rPr>
          <w:b/>
          <w:bCs/>
          <w:sz w:val="28"/>
          <w:szCs w:val="28"/>
        </w:rPr>
        <w:t>7</w:t>
      </w:r>
    </w:p>
    <w:p w14:paraId="59BFDC46" w14:textId="77777777" w:rsidR="000323A0" w:rsidRPr="00F55111" w:rsidRDefault="00741E13" w:rsidP="00F55111">
      <w:pPr>
        <w:ind w:left="1416"/>
        <w:rPr>
          <w:b/>
          <w:sz w:val="28"/>
          <w:szCs w:val="28"/>
        </w:rPr>
      </w:pPr>
      <w:r w:rsidRPr="00775BC9">
        <w:rPr>
          <w:b/>
          <w:sz w:val="28"/>
          <w:szCs w:val="28"/>
        </w:rPr>
        <w:t>1.</w:t>
      </w:r>
      <w:r w:rsidR="00D92050">
        <w:rPr>
          <w:b/>
          <w:sz w:val="28"/>
          <w:szCs w:val="28"/>
        </w:rPr>
        <w:t>3</w:t>
      </w:r>
      <w:r w:rsidRPr="00775BC9">
        <w:rPr>
          <w:b/>
          <w:sz w:val="28"/>
          <w:szCs w:val="28"/>
        </w:rPr>
        <w:t xml:space="preserve"> </w:t>
      </w:r>
      <w:r w:rsidR="00845D7E" w:rsidRPr="00775BC9">
        <w:rPr>
          <w:b/>
          <w:sz w:val="28"/>
          <w:szCs w:val="28"/>
        </w:rPr>
        <w:t xml:space="preserve">Сущность и значение координационных </w:t>
      </w:r>
      <w:r w:rsidR="000000ED" w:rsidRPr="000000ED">
        <w:rPr>
          <w:b/>
          <w:sz w:val="28"/>
          <w:szCs w:val="28"/>
        </w:rPr>
        <w:tab/>
      </w:r>
      <w:r w:rsidR="00845D7E" w:rsidRPr="00775BC9">
        <w:rPr>
          <w:b/>
          <w:sz w:val="28"/>
          <w:szCs w:val="28"/>
        </w:rPr>
        <w:t>способностей</w:t>
      </w:r>
      <w:r w:rsidR="00511510">
        <w:rPr>
          <w:b/>
          <w:sz w:val="28"/>
          <w:szCs w:val="28"/>
        </w:rPr>
        <w:t xml:space="preserve"> </w:t>
      </w:r>
      <w:r w:rsidR="00845D7E" w:rsidRPr="00775BC9">
        <w:rPr>
          <w:b/>
          <w:sz w:val="28"/>
          <w:szCs w:val="28"/>
        </w:rPr>
        <w:t>в управлении движениями</w:t>
      </w:r>
      <w:r w:rsidR="000000ED" w:rsidRPr="000000ED">
        <w:rPr>
          <w:b/>
          <w:sz w:val="28"/>
          <w:szCs w:val="28"/>
        </w:rPr>
        <w:tab/>
      </w:r>
      <w:r w:rsidR="000000ED" w:rsidRPr="000000ED">
        <w:rPr>
          <w:b/>
          <w:sz w:val="28"/>
          <w:szCs w:val="28"/>
        </w:rPr>
        <w:tab/>
        <w:t xml:space="preserve">       </w:t>
      </w:r>
      <w:r w:rsidR="008006F6" w:rsidRPr="008006F6">
        <w:rPr>
          <w:b/>
          <w:sz w:val="28"/>
          <w:szCs w:val="28"/>
        </w:rPr>
        <w:tab/>
      </w:r>
      <w:r w:rsidR="008006F6" w:rsidRPr="008006F6">
        <w:rPr>
          <w:b/>
          <w:sz w:val="28"/>
          <w:szCs w:val="28"/>
        </w:rPr>
        <w:tab/>
      </w:r>
      <w:r w:rsidR="008006F6" w:rsidRPr="008006F6">
        <w:rPr>
          <w:b/>
          <w:sz w:val="28"/>
          <w:szCs w:val="28"/>
        </w:rPr>
        <w:tab/>
      </w:r>
      <w:r w:rsidR="008006F6" w:rsidRPr="008006F6">
        <w:rPr>
          <w:b/>
          <w:sz w:val="28"/>
          <w:szCs w:val="28"/>
        </w:rPr>
        <w:tab/>
        <w:t xml:space="preserve">       </w:t>
      </w:r>
      <w:r w:rsidR="000000ED" w:rsidRPr="000000ED">
        <w:rPr>
          <w:b/>
          <w:sz w:val="28"/>
          <w:szCs w:val="28"/>
        </w:rPr>
        <w:t xml:space="preserve"> </w:t>
      </w:r>
      <w:r w:rsidR="00AE40E9">
        <w:rPr>
          <w:b/>
          <w:sz w:val="28"/>
          <w:szCs w:val="28"/>
        </w:rPr>
        <w:t>19</w:t>
      </w:r>
    </w:p>
    <w:p w14:paraId="30723E66" w14:textId="77777777" w:rsidR="00845D7E" w:rsidRPr="000000ED" w:rsidRDefault="000323A0" w:rsidP="00F55111">
      <w:pPr>
        <w:ind w:firstLine="708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 xml:space="preserve">        </w:t>
      </w:r>
      <w:r w:rsidR="00511510">
        <w:rPr>
          <w:b/>
          <w:bCs/>
          <w:sz w:val="28"/>
          <w:szCs w:val="28"/>
        </w:rPr>
        <w:t xml:space="preserve"> </w:t>
      </w:r>
      <w:r w:rsidRPr="00775BC9">
        <w:rPr>
          <w:b/>
          <w:bCs/>
          <w:sz w:val="28"/>
          <w:szCs w:val="28"/>
        </w:rPr>
        <w:t xml:space="preserve"> 1.</w:t>
      </w:r>
      <w:r w:rsidR="00D92050">
        <w:rPr>
          <w:b/>
          <w:bCs/>
          <w:sz w:val="28"/>
          <w:szCs w:val="28"/>
        </w:rPr>
        <w:t>4</w:t>
      </w:r>
      <w:r w:rsidRPr="00775BC9">
        <w:rPr>
          <w:b/>
          <w:bCs/>
          <w:sz w:val="28"/>
          <w:szCs w:val="28"/>
        </w:rPr>
        <w:t xml:space="preserve"> </w:t>
      </w:r>
      <w:r w:rsidR="00845D7E" w:rsidRPr="00775BC9">
        <w:rPr>
          <w:b/>
          <w:bCs/>
          <w:sz w:val="28"/>
          <w:szCs w:val="28"/>
        </w:rPr>
        <w:t>Классификация координационных способностей</w:t>
      </w:r>
      <w:r w:rsidR="000000ED" w:rsidRPr="000000ED">
        <w:rPr>
          <w:b/>
          <w:bCs/>
          <w:sz w:val="28"/>
          <w:szCs w:val="28"/>
        </w:rPr>
        <w:tab/>
        <w:t xml:space="preserve">        </w:t>
      </w:r>
      <w:r w:rsidR="00AE40E9">
        <w:rPr>
          <w:b/>
          <w:bCs/>
          <w:sz w:val="28"/>
          <w:szCs w:val="28"/>
        </w:rPr>
        <w:t>21</w:t>
      </w:r>
    </w:p>
    <w:p w14:paraId="29D0A825" w14:textId="77777777" w:rsidR="005F3FE8" w:rsidRDefault="00741E13" w:rsidP="00D92050">
      <w:pPr>
        <w:ind w:left="1416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1.</w:t>
      </w:r>
      <w:r w:rsidR="00D92050">
        <w:rPr>
          <w:b/>
          <w:bCs/>
          <w:sz w:val="28"/>
          <w:szCs w:val="28"/>
        </w:rPr>
        <w:t>5</w:t>
      </w:r>
      <w:r w:rsidRPr="00775BC9">
        <w:rPr>
          <w:b/>
          <w:bCs/>
          <w:sz w:val="28"/>
          <w:szCs w:val="28"/>
        </w:rPr>
        <w:t xml:space="preserve"> </w:t>
      </w:r>
      <w:r w:rsidR="00B411CD" w:rsidRPr="00775BC9">
        <w:rPr>
          <w:b/>
          <w:bCs/>
          <w:sz w:val="28"/>
          <w:szCs w:val="28"/>
        </w:rPr>
        <w:t xml:space="preserve">Средства </w:t>
      </w:r>
      <w:r w:rsidR="00D92050">
        <w:rPr>
          <w:b/>
          <w:bCs/>
          <w:sz w:val="28"/>
          <w:szCs w:val="28"/>
        </w:rPr>
        <w:t>и о</w:t>
      </w:r>
      <w:r w:rsidR="00D92050" w:rsidRPr="00775BC9">
        <w:rPr>
          <w:b/>
          <w:bCs/>
          <w:sz w:val="28"/>
          <w:szCs w:val="28"/>
        </w:rPr>
        <w:t xml:space="preserve">сновные приемы </w:t>
      </w:r>
      <w:r w:rsidR="00B411CD" w:rsidRPr="00775BC9">
        <w:rPr>
          <w:b/>
          <w:bCs/>
          <w:sz w:val="28"/>
          <w:szCs w:val="28"/>
        </w:rPr>
        <w:t>воспитания координационных способностей</w:t>
      </w:r>
      <w:r w:rsidR="000000ED" w:rsidRPr="000000ED">
        <w:rPr>
          <w:b/>
          <w:bCs/>
          <w:sz w:val="28"/>
          <w:szCs w:val="28"/>
        </w:rPr>
        <w:t xml:space="preserve">    </w:t>
      </w:r>
      <w:r w:rsidR="00D92050">
        <w:rPr>
          <w:b/>
          <w:bCs/>
          <w:sz w:val="28"/>
          <w:szCs w:val="28"/>
        </w:rPr>
        <w:tab/>
      </w:r>
      <w:r w:rsidR="00D92050">
        <w:rPr>
          <w:b/>
          <w:bCs/>
          <w:sz w:val="28"/>
          <w:szCs w:val="28"/>
        </w:rPr>
        <w:tab/>
      </w:r>
      <w:r w:rsidR="00D92050">
        <w:rPr>
          <w:b/>
          <w:bCs/>
          <w:sz w:val="28"/>
          <w:szCs w:val="28"/>
        </w:rPr>
        <w:tab/>
      </w:r>
      <w:r w:rsidR="00D92050">
        <w:rPr>
          <w:b/>
          <w:bCs/>
          <w:sz w:val="28"/>
          <w:szCs w:val="28"/>
        </w:rPr>
        <w:tab/>
        <w:t xml:space="preserve">       </w:t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  <w:t xml:space="preserve">       </w:t>
      </w:r>
      <w:r w:rsidR="00D92050">
        <w:rPr>
          <w:b/>
          <w:bCs/>
          <w:sz w:val="28"/>
          <w:szCs w:val="28"/>
        </w:rPr>
        <w:t xml:space="preserve"> </w:t>
      </w:r>
      <w:r w:rsidR="000000ED" w:rsidRPr="000000ED">
        <w:rPr>
          <w:b/>
          <w:bCs/>
          <w:sz w:val="28"/>
          <w:szCs w:val="28"/>
        </w:rPr>
        <w:t>2</w:t>
      </w:r>
      <w:r w:rsidR="00AE40E9">
        <w:rPr>
          <w:b/>
          <w:bCs/>
          <w:sz w:val="28"/>
          <w:szCs w:val="28"/>
        </w:rPr>
        <w:t>2</w:t>
      </w:r>
      <w:r w:rsidR="00D92050">
        <w:rPr>
          <w:b/>
          <w:bCs/>
          <w:sz w:val="28"/>
          <w:szCs w:val="28"/>
        </w:rPr>
        <w:t xml:space="preserve"> </w:t>
      </w:r>
    </w:p>
    <w:p w14:paraId="44CF6C28" w14:textId="77777777" w:rsidR="00B411CD" w:rsidRPr="000000ED" w:rsidRDefault="00741E13" w:rsidP="00D92050">
      <w:pPr>
        <w:ind w:left="1416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1.</w:t>
      </w:r>
      <w:r w:rsidR="00D92050">
        <w:rPr>
          <w:b/>
          <w:bCs/>
          <w:sz w:val="28"/>
          <w:szCs w:val="28"/>
        </w:rPr>
        <w:t>6</w:t>
      </w:r>
      <w:r w:rsidR="00B411CD" w:rsidRPr="00775BC9">
        <w:rPr>
          <w:b/>
          <w:bCs/>
          <w:sz w:val="28"/>
          <w:szCs w:val="28"/>
        </w:rPr>
        <w:t xml:space="preserve"> Особенности возрастных периодов для развития </w:t>
      </w:r>
      <w:r w:rsidR="000000ED" w:rsidRPr="000000ED">
        <w:rPr>
          <w:b/>
          <w:bCs/>
          <w:sz w:val="28"/>
          <w:szCs w:val="28"/>
        </w:rPr>
        <w:tab/>
      </w:r>
      <w:r w:rsidR="00B411CD" w:rsidRPr="00775BC9">
        <w:rPr>
          <w:b/>
          <w:bCs/>
          <w:sz w:val="28"/>
          <w:szCs w:val="28"/>
        </w:rPr>
        <w:t>координационных способностей</w:t>
      </w:r>
      <w:r w:rsidR="000000ED" w:rsidRPr="000000ED">
        <w:rPr>
          <w:b/>
          <w:bCs/>
          <w:sz w:val="28"/>
          <w:szCs w:val="28"/>
        </w:rPr>
        <w:tab/>
      </w:r>
      <w:r w:rsidR="000000ED" w:rsidRPr="000000ED">
        <w:rPr>
          <w:b/>
          <w:bCs/>
          <w:sz w:val="28"/>
          <w:szCs w:val="28"/>
        </w:rPr>
        <w:tab/>
      </w:r>
      <w:r w:rsidR="000000ED" w:rsidRPr="000000ED">
        <w:rPr>
          <w:b/>
          <w:bCs/>
          <w:sz w:val="28"/>
          <w:szCs w:val="28"/>
        </w:rPr>
        <w:tab/>
      </w:r>
      <w:r w:rsidR="000000ED" w:rsidRPr="000000ED">
        <w:rPr>
          <w:b/>
          <w:bCs/>
          <w:sz w:val="28"/>
          <w:szCs w:val="28"/>
        </w:rPr>
        <w:tab/>
      </w:r>
      <w:r w:rsidR="00D92050">
        <w:rPr>
          <w:b/>
          <w:bCs/>
          <w:sz w:val="28"/>
          <w:szCs w:val="28"/>
        </w:rPr>
        <w:t xml:space="preserve">      </w:t>
      </w:r>
      <w:r w:rsidR="00D96189">
        <w:rPr>
          <w:b/>
          <w:bCs/>
          <w:sz w:val="28"/>
          <w:szCs w:val="28"/>
        </w:rPr>
        <w:t xml:space="preserve"> </w:t>
      </w:r>
      <w:r w:rsidR="00D92050">
        <w:rPr>
          <w:b/>
          <w:bCs/>
          <w:sz w:val="28"/>
          <w:szCs w:val="28"/>
        </w:rPr>
        <w:t xml:space="preserve"> </w:t>
      </w:r>
      <w:r w:rsidR="00AE40E9">
        <w:rPr>
          <w:b/>
          <w:bCs/>
          <w:sz w:val="28"/>
          <w:szCs w:val="28"/>
        </w:rPr>
        <w:t>29</w:t>
      </w:r>
    </w:p>
    <w:p w14:paraId="647516C4" w14:textId="77777777" w:rsidR="00B411CD" w:rsidRPr="000000ED" w:rsidRDefault="00B411CD" w:rsidP="00F55111">
      <w:pPr>
        <w:spacing w:after="240"/>
        <w:ind w:left="993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Глава 2. Цель, задачи, методы и организация исследования</w:t>
      </w:r>
      <w:r w:rsidR="000000ED" w:rsidRPr="000000ED">
        <w:rPr>
          <w:b/>
          <w:bCs/>
          <w:sz w:val="28"/>
          <w:szCs w:val="28"/>
        </w:rPr>
        <w:t xml:space="preserve">   </w:t>
      </w:r>
      <w:r w:rsidR="008006F6" w:rsidRPr="008006F6">
        <w:rPr>
          <w:b/>
          <w:bCs/>
          <w:sz w:val="28"/>
          <w:szCs w:val="28"/>
        </w:rPr>
        <w:t xml:space="preserve">   </w:t>
      </w:r>
      <w:r w:rsidR="00D96189">
        <w:rPr>
          <w:b/>
          <w:bCs/>
          <w:sz w:val="28"/>
          <w:szCs w:val="28"/>
        </w:rPr>
        <w:t xml:space="preserve"> </w:t>
      </w:r>
      <w:r w:rsidR="000000ED" w:rsidRPr="000000ED">
        <w:rPr>
          <w:b/>
          <w:bCs/>
          <w:sz w:val="28"/>
          <w:szCs w:val="28"/>
        </w:rPr>
        <w:t>3</w:t>
      </w:r>
      <w:r w:rsidR="00AE40E9">
        <w:rPr>
          <w:b/>
          <w:bCs/>
          <w:sz w:val="28"/>
          <w:szCs w:val="28"/>
        </w:rPr>
        <w:t>6</w:t>
      </w:r>
    </w:p>
    <w:p w14:paraId="7AF74E0B" w14:textId="77777777" w:rsidR="00B411CD" w:rsidRPr="00775BC9" w:rsidRDefault="009D3706" w:rsidP="00F55111">
      <w:pPr>
        <w:pStyle w:val="ab"/>
        <w:numPr>
          <w:ilvl w:val="1"/>
          <w:numId w:val="23"/>
        </w:numPr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411CD" w:rsidRPr="00775BC9">
        <w:rPr>
          <w:b/>
          <w:bCs/>
          <w:sz w:val="28"/>
          <w:szCs w:val="28"/>
        </w:rPr>
        <w:t>Цели и задачи исследования</w:t>
      </w:r>
      <w:r w:rsidR="000000ED">
        <w:rPr>
          <w:b/>
          <w:bCs/>
          <w:sz w:val="28"/>
          <w:szCs w:val="28"/>
          <w:lang w:val="en-US"/>
        </w:rPr>
        <w:tab/>
      </w:r>
      <w:r w:rsidR="000000ED">
        <w:rPr>
          <w:b/>
          <w:bCs/>
          <w:sz w:val="28"/>
          <w:szCs w:val="28"/>
          <w:lang w:val="en-US"/>
        </w:rPr>
        <w:tab/>
      </w:r>
      <w:r w:rsidR="000000ED">
        <w:rPr>
          <w:b/>
          <w:bCs/>
          <w:sz w:val="28"/>
          <w:szCs w:val="28"/>
          <w:lang w:val="en-US"/>
        </w:rPr>
        <w:tab/>
      </w:r>
      <w:r w:rsidR="000000ED">
        <w:rPr>
          <w:b/>
          <w:bCs/>
          <w:sz w:val="28"/>
          <w:szCs w:val="28"/>
          <w:lang w:val="en-US"/>
        </w:rPr>
        <w:tab/>
      </w:r>
      <w:r w:rsidR="000000ED">
        <w:rPr>
          <w:b/>
          <w:bCs/>
          <w:sz w:val="28"/>
          <w:szCs w:val="28"/>
          <w:lang w:val="en-US"/>
        </w:rPr>
        <w:tab/>
        <w:t xml:space="preserve">        3</w:t>
      </w:r>
      <w:r w:rsidR="00AE40E9">
        <w:rPr>
          <w:b/>
          <w:bCs/>
          <w:sz w:val="28"/>
          <w:szCs w:val="28"/>
        </w:rPr>
        <w:t>6</w:t>
      </w:r>
    </w:p>
    <w:p w14:paraId="7C79EAF6" w14:textId="77777777" w:rsidR="00202B0B" w:rsidRPr="00775BC9" w:rsidRDefault="00202B0B" w:rsidP="00F55111">
      <w:pPr>
        <w:pStyle w:val="ab"/>
        <w:numPr>
          <w:ilvl w:val="1"/>
          <w:numId w:val="23"/>
        </w:numPr>
        <w:spacing w:after="240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 xml:space="preserve"> Методы исследования</w:t>
      </w:r>
    </w:p>
    <w:p w14:paraId="6C37E004" w14:textId="77777777" w:rsidR="00202B0B" w:rsidRPr="00775BC9" w:rsidRDefault="00202B0B" w:rsidP="00F55111">
      <w:pPr>
        <w:pStyle w:val="ab"/>
        <w:numPr>
          <w:ilvl w:val="1"/>
          <w:numId w:val="23"/>
        </w:numPr>
        <w:spacing w:after="240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 xml:space="preserve"> Организация и ход исследования</w:t>
      </w:r>
      <w:r w:rsidR="004C0C1E" w:rsidRPr="004C0C1E">
        <w:rPr>
          <w:b/>
          <w:bCs/>
          <w:sz w:val="28"/>
          <w:szCs w:val="28"/>
        </w:rPr>
        <w:tab/>
      </w:r>
      <w:r w:rsidR="004C0C1E" w:rsidRPr="004C0C1E">
        <w:rPr>
          <w:b/>
          <w:bCs/>
          <w:sz w:val="28"/>
          <w:szCs w:val="28"/>
        </w:rPr>
        <w:tab/>
      </w:r>
      <w:r w:rsidR="004C0C1E" w:rsidRPr="004C0C1E">
        <w:rPr>
          <w:b/>
          <w:bCs/>
          <w:sz w:val="28"/>
          <w:szCs w:val="28"/>
        </w:rPr>
        <w:tab/>
      </w:r>
      <w:r w:rsidR="004C0C1E" w:rsidRPr="004C0C1E">
        <w:rPr>
          <w:b/>
          <w:bCs/>
          <w:sz w:val="28"/>
          <w:szCs w:val="28"/>
        </w:rPr>
        <w:tab/>
      </w:r>
      <w:r w:rsidR="008006F6">
        <w:rPr>
          <w:b/>
          <w:bCs/>
          <w:sz w:val="28"/>
          <w:szCs w:val="28"/>
          <w:lang w:val="en-US"/>
        </w:rPr>
        <w:t xml:space="preserve">        </w:t>
      </w:r>
      <w:r w:rsidR="00AE40E9">
        <w:rPr>
          <w:b/>
          <w:bCs/>
          <w:sz w:val="28"/>
          <w:szCs w:val="28"/>
        </w:rPr>
        <w:t>39</w:t>
      </w:r>
    </w:p>
    <w:p w14:paraId="3699F503" w14:textId="77777777" w:rsidR="00202B0B" w:rsidRPr="009E01FB" w:rsidRDefault="000323A0" w:rsidP="00F55111">
      <w:pPr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ab/>
      </w:r>
      <w:r w:rsidR="00202B0B" w:rsidRPr="00775BC9">
        <w:rPr>
          <w:b/>
          <w:bCs/>
          <w:sz w:val="28"/>
          <w:szCs w:val="28"/>
        </w:rPr>
        <w:t>Глава 3. Результаты исследования и их обсуждение</w:t>
      </w:r>
      <w:r w:rsidR="004C0C1E" w:rsidRPr="004C0C1E">
        <w:rPr>
          <w:b/>
          <w:bCs/>
          <w:sz w:val="28"/>
          <w:szCs w:val="28"/>
        </w:rPr>
        <w:tab/>
      </w:r>
      <w:r w:rsidR="004C0C1E" w:rsidRPr="004C0C1E">
        <w:rPr>
          <w:b/>
          <w:bCs/>
          <w:sz w:val="28"/>
          <w:szCs w:val="28"/>
        </w:rPr>
        <w:tab/>
        <w:t xml:space="preserve"> </w:t>
      </w:r>
      <w:r w:rsidR="008006F6" w:rsidRPr="008006F6">
        <w:rPr>
          <w:b/>
          <w:bCs/>
          <w:sz w:val="28"/>
          <w:szCs w:val="28"/>
        </w:rPr>
        <w:t xml:space="preserve">     </w:t>
      </w:r>
      <w:r w:rsidR="00D96189">
        <w:rPr>
          <w:b/>
          <w:bCs/>
          <w:sz w:val="28"/>
          <w:szCs w:val="28"/>
        </w:rPr>
        <w:t xml:space="preserve"> </w:t>
      </w:r>
      <w:r w:rsidR="008006F6" w:rsidRPr="008006F6">
        <w:rPr>
          <w:b/>
          <w:bCs/>
          <w:sz w:val="28"/>
          <w:szCs w:val="28"/>
        </w:rPr>
        <w:t xml:space="preserve"> </w:t>
      </w:r>
      <w:r w:rsidR="004C0C1E" w:rsidRPr="004C0C1E">
        <w:rPr>
          <w:b/>
          <w:bCs/>
          <w:sz w:val="28"/>
          <w:szCs w:val="28"/>
        </w:rPr>
        <w:t>4</w:t>
      </w:r>
      <w:r w:rsidR="00AE40E9">
        <w:rPr>
          <w:b/>
          <w:bCs/>
          <w:sz w:val="28"/>
          <w:szCs w:val="28"/>
        </w:rPr>
        <w:t>5</w:t>
      </w:r>
    </w:p>
    <w:p w14:paraId="4B593BCC" w14:textId="77777777" w:rsidR="00243553" w:rsidRDefault="00243553" w:rsidP="00F55111">
      <w:pPr>
        <w:ind w:left="1491"/>
        <w:rPr>
          <w:b/>
          <w:bCs/>
          <w:sz w:val="28"/>
          <w:szCs w:val="28"/>
        </w:rPr>
      </w:pPr>
    </w:p>
    <w:p w14:paraId="3957D46E" w14:textId="77777777" w:rsidR="004C0C1E" w:rsidRPr="00DC6EC1" w:rsidRDefault="00202B0B" w:rsidP="009D3706">
      <w:pPr>
        <w:ind w:left="708" w:firstLine="708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3.1 Определение количество ошибок совершаемых в</w:t>
      </w:r>
      <w:r w:rsidR="004C0C1E" w:rsidRPr="004C0C1E">
        <w:rPr>
          <w:b/>
          <w:bCs/>
          <w:sz w:val="28"/>
          <w:szCs w:val="28"/>
        </w:rPr>
        <w:tab/>
      </w:r>
      <w:r w:rsidR="008006F6" w:rsidRPr="008006F6">
        <w:rPr>
          <w:b/>
          <w:bCs/>
          <w:sz w:val="28"/>
          <w:szCs w:val="28"/>
        </w:rPr>
        <w:t xml:space="preserve">      </w:t>
      </w:r>
      <w:r w:rsidR="00D96189">
        <w:rPr>
          <w:b/>
          <w:bCs/>
          <w:sz w:val="28"/>
          <w:szCs w:val="28"/>
        </w:rPr>
        <w:t xml:space="preserve"> </w:t>
      </w:r>
      <w:r w:rsidR="009D3706">
        <w:rPr>
          <w:b/>
          <w:bCs/>
          <w:sz w:val="28"/>
          <w:szCs w:val="28"/>
        </w:rPr>
        <w:t xml:space="preserve"> </w:t>
      </w:r>
      <w:r w:rsidR="004C0C1E" w:rsidRPr="004C0C1E">
        <w:rPr>
          <w:b/>
          <w:bCs/>
          <w:sz w:val="28"/>
          <w:szCs w:val="28"/>
        </w:rPr>
        <w:t>4</w:t>
      </w:r>
      <w:r w:rsidR="00AE40E9">
        <w:rPr>
          <w:b/>
          <w:bCs/>
          <w:sz w:val="28"/>
          <w:szCs w:val="28"/>
        </w:rPr>
        <w:t>5</w:t>
      </w:r>
    </w:p>
    <w:p w14:paraId="797D5933" w14:textId="77777777" w:rsidR="004C0C1E" w:rsidRPr="009E01FB" w:rsidRDefault="00202B0B" w:rsidP="00F55111">
      <w:pPr>
        <w:ind w:left="1491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обеих группах до эксперимента</w:t>
      </w:r>
    </w:p>
    <w:p w14:paraId="58D3E02E" w14:textId="77777777" w:rsidR="007B2F8D" w:rsidRPr="00DC6EC1" w:rsidRDefault="007B2F8D" w:rsidP="00243553">
      <w:pPr>
        <w:ind w:left="1416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 xml:space="preserve">3.2 </w:t>
      </w:r>
      <w:r w:rsidR="00243553">
        <w:rPr>
          <w:b/>
          <w:bCs/>
          <w:sz w:val="28"/>
          <w:szCs w:val="28"/>
        </w:rPr>
        <w:t xml:space="preserve"> </w:t>
      </w:r>
      <w:r w:rsidRPr="00775BC9">
        <w:rPr>
          <w:b/>
          <w:bCs/>
          <w:sz w:val="28"/>
          <w:szCs w:val="28"/>
        </w:rPr>
        <w:t xml:space="preserve">Определение исходного уровня развития телесной   </w:t>
      </w:r>
      <w:r w:rsidR="00243553">
        <w:rPr>
          <w:b/>
          <w:bCs/>
          <w:sz w:val="28"/>
          <w:szCs w:val="28"/>
        </w:rPr>
        <w:t xml:space="preserve">  </w:t>
      </w:r>
      <w:r w:rsidRPr="00775BC9">
        <w:rPr>
          <w:b/>
          <w:bCs/>
          <w:sz w:val="28"/>
          <w:szCs w:val="28"/>
        </w:rPr>
        <w:t>ловкости баскетболистов 13-14 лет</w:t>
      </w:r>
      <w:r w:rsidR="00DC6EC1" w:rsidRPr="00DC6EC1">
        <w:rPr>
          <w:b/>
          <w:bCs/>
          <w:sz w:val="28"/>
          <w:szCs w:val="28"/>
        </w:rPr>
        <w:tab/>
      </w:r>
      <w:r w:rsidR="00DC6EC1" w:rsidRPr="00DC6EC1">
        <w:rPr>
          <w:b/>
          <w:bCs/>
          <w:sz w:val="28"/>
          <w:szCs w:val="28"/>
        </w:rPr>
        <w:tab/>
      </w:r>
      <w:r w:rsidR="00DC6EC1" w:rsidRPr="00DC6EC1">
        <w:rPr>
          <w:b/>
          <w:bCs/>
          <w:sz w:val="28"/>
          <w:szCs w:val="28"/>
        </w:rPr>
        <w:tab/>
      </w:r>
      <w:r w:rsidR="00DC6EC1" w:rsidRPr="00DC6EC1">
        <w:rPr>
          <w:b/>
          <w:bCs/>
          <w:sz w:val="28"/>
          <w:szCs w:val="28"/>
        </w:rPr>
        <w:tab/>
        <w:t xml:space="preserve">        4</w:t>
      </w:r>
      <w:r w:rsidR="00AE40E9">
        <w:rPr>
          <w:b/>
          <w:bCs/>
          <w:sz w:val="28"/>
          <w:szCs w:val="28"/>
        </w:rPr>
        <w:t>6</w:t>
      </w:r>
    </w:p>
    <w:p w14:paraId="534C18DB" w14:textId="77777777" w:rsidR="00032117" w:rsidRPr="00DC6EC1" w:rsidRDefault="00032117" w:rsidP="00F55111">
      <w:pPr>
        <w:ind w:left="1416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3.</w:t>
      </w:r>
      <w:r w:rsidR="001D51E9" w:rsidRPr="00775BC9">
        <w:rPr>
          <w:b/>
          <w:bCs/>
          <w:sz w:val="28"/>
          <w:szCs w:val="28"/>
        </w:rPr>
        <w:t xml:space="preserve">3 Разработка </w:t>
      </w:r>
      <w:r w:rsidRPr="00775BC9">
        <w:rPr>
          <w:b/>
          <w:bCs/>
          <w:sz w:val="28"/>
          <w:szCs w:val="28"/>
        </w:rPr>
        <w:t>комплекса упражнений направленных на     развитие телесной ловкости в тренировки ведения мяча</w:t>
      </w:r>
      <w:r w:rsidR="00DC6EC1" w:rsidRPr="00DC6EC1">
        <w:rPr>
          <w:b/>
          <w:bCs/>
          <w:sz w:val="28"/>
          <w:szCs w:val="28"/>
        </w:rPr>
        <w:t xml:space="preserve">      4</w:t>
      </w:r>
      <w:r w:rsidR="00AE40E9">
        <w:rPr>
          <w:b/>
          <w:bCs/>
          <w:sz w:val="28"/>
          <w:szCs w:val="28"/>
        </w:rPr>
        <w:t>8</w:t>
      </w:r>
    </w:p>
    <w:p w14:paraId="296262BA" w14:textId="77777777" w:rsidR="00F55111" w:rsidRPr="00F55111" w:rsidRDefault="00FF1303" w:rsidP="00AE40E9">
      <w:pPr>
        <w:ind w:left="1415"/>
        <w:rPr>
          <w:b/>
          <w:bCs/>
          <w:sz w:val="28"/>
          <w:szCs w:val="28"/>
        </w:rPr>
      </w:pPr>
      <w:r w:rsidRPr="00775BC9">
        <w:rPr>
          <w:b/>
          <w:bCs/>
          <w:sz w:val="28"/>
          <w:szCs w:val="28"/>
        </w:rPr>
        <w:t>3.4 Проверка эффективности разработанной методики для тренировки телесной ловкости при совершенствовании навыков ведения мяча</w:t>
      </w:r>
      <w:r w:rsidR="00F55111">
        <w:rPr>
          <w:b/>
          <w:bCs/>
          <w:sz w:val="28"/>
          <w:szCs w:val="28"/>
        </w:rPr>
        <w:tab/>
      </w:r>
      <w:r w:rsidR="00F55111">
        <w:rPr>
          <w:b/>
          <w:bCs/>
          <w:sz w:val="28"/>
          <w:szCs w:val="28"/>
        </w:rPr>
        <w:tab/>
      </w:r>
      <w:r w:rsidR="00F55111">
        <w:rPr>
          <w:b/>
          <w:bCs/>
          <w:sz w:val="28"/>
          <w:szCs w:val="28"/>
        </w:rPr>
        <w:tab/>
      </w:r>
      <w:r w:rsidR="00F55111">
        <w:rPr>
          <w:b/>
          <w:bCs/>
          <w:sz w:val="28"/>
          <w:szCs w:val="28"/>
        </w:rPr>
        <w:tab/>
      </w:r>
      <w:r w:rsidR="00F55111">
        <w:rPr>
          <w:b/>
          <w:bCs/>
          <w:sz w:val="28"/>
          <w:szCs w:val="28"/>
        </w:rPr>
        <w:tab/>
      </w:r>
      <w:r w:rsidR="00F55111">
        <w:rPr>
          <w:b/>
          <w:bCs/>
          <w:sz w:val="28"/>
          <w:szCs w:val="28"/>
        </w:rPr>
        <w:tab/>
        <w:t xml:space="preserve">        </w:t>
      </w:r>
      <w:r w:rsidR="005F3FE8">
        <w:rPr>
          <w:b/>
          <w:bCs/>
          <w:sz w:val="28"/>
          <w:szCs w:val="28"/>
        </w:rPr>
        <w:tab/>
      </w:r>
      <w:r w:rsidR="005F3FE8">
        <w:rPr>
          <w:b/>
          <w:bCs/>
          <w:sz w:val="28"/>
          <w:szCs w:val="28"/>
        </w:rPr>
        <w:tab/>
        <w:t xml:space="preserve">       </w:t>
      </w:r>
      <w:r w:rsidR="00AE40E9">
        <w:rPr>
          <w:b/>
          <w:bCs/>
          <w:sz w:val="28"/>
          <w:szCs w:val="28"/>
        </w:rPr>
        <w:t>49</w:t>
      </w:r>
    </w:p>
    <w:p w14:paraId="3E7232E4" w14:textId="77777777" w:rsidR="00AE40E9" w:rsidRDefault="00AE40E9" w:rsidP="00775BC9">
      <w:pPr>
        <w:spacing w:after="240"/>
        <w:ind w:left="707" w:firstLine="709"/>
        <w:rPr>
          <w:b/>
          <w:bCs/>
          <w:sz w:val="28"/>
          <w:szCs w:val="28"/>
        </w:rPr>
      </w:pPr>
    </w:p>
    <w:p w14:paraId="3E172CF2" w14:textId="77777777" w:rsidR="00F55111" w:rsidRPr="00F55111" w:rsidRDefault="00F55111" w:rsidP="00775BC9">
      <w:pPr>
        <w:spacing w:after="240"/>
        <w:ind w:left="707" w:firstLine="709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Заключение</w:t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</w:r>
      <w:r w:rsidRPr="00F55111">
        <w:rPr>
          <w:b/>
          <w:bCs/>
          <w:sz w:val="28"/>
          <w:szCs w:val="28"/>
        </w:rPr>
        <w:tab/>
        <w:t xml:space="preserve">        5</w:t>
      </w:r>
      <w:r w:rsidR="00AE40E9">
        <w:rPr>
          <w:b/>
          <w:bCs/>
          <w:sz w:val="28"/>
          <w:szCs w:val="28"/>
        </w:rPr>
        <w:t>1</w:t>
      </w:r>
    </w:p>
    <w:p w14:paraId="1A240AC5" w14:textId="77777777" w:rsidR="00AE40E9" w:rsidRDefault="00F55111" w:rsidP="00A05ACD">
      <w:pPr>
        <w:spacing w:after="240"/>
        <w:ind w:left="1416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Список использованной литературы</w:t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  <w:t xml:space="preserve">        5</w:t>
      </w:r>
      <w:r w:rsidR="00AE40E9">
        <w:rPr>
          <w:b/>
          <w:bCs/>
          <w:sz w:val="28"/>
          <w:szCs w:val="28"/>
        </w:rPr>
        <w:t>4</w:t>
      </w:r>
      <w:r w:rsidR="00A05ACD" w:rsidRPr="000B6920">
        <w:rPr>
          <w:b/>
          <w:bCs/>
          <w:sz w:val="28"/>
          <w:szCs w:val="28"/>
        </w:rPr>
        <w:t xml:space="preserve">     </w:t>
      </w:r>
    </w:p>
    <w:p w14:paraId="73BDECA6" w14:textId="77777777" w:rsidR="00F55111" w:rsidRPr="009E01FB" w:rsidRDefault="00BB7A6E" w:rsidP="00A05ACD">
      <w:pPr>
        <w:spacing w:after="240"/>
        <w:ind w:left="1416"/>
        <w:rPr>
          <w:b/>
          <w:bCs/>
          <w:sz w:val="28"/>
          <w:szCs w:val="28"/>
        </w:rPr>
      </w:pPr>
      <w:r w:rsidRPr="00BB7A6E">
        <w:rPr>
          <w:b/>
          <w:bCs/>
          <w:sz w:val="28"/>
          <w:szCs w:val="28"/>
        </w:rPr>
        <w:t>Приложение</w:t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</w:r>
      <w:r w:rsidRPr="009E01FB">
        <w:rPr>
          <w:b/>
          <w:bCs/>
          <w:sz w:val="28"/>
          <w:szCs w:val="28"/>
        </w:rPr>
        <w:tab/>
        <w:t xml:space="preserve">        </w:t>
      </w:r>
      <w:r w:rsidR="00AE40E9">
        <w:rPr>
          <w:b/>
          <w:bCs/>
          <w:sz w:val="28"/>
          <w:szCs w:val="28"/>
        </w:rPr>
        <w:t>56</w:t>
      </w:r>
    </w:p>
    <w:p w14:paraId="582C8846" w14:textId="77777777" w:rsidR="00F55111" w:rsidRPr="00F55111" w:rsidRDefault="00F55111" w:rsidP="00A632B7">
      <w:pPr>
        <w:spacing w:line="360" w:lineRule="auto"/>
        <w:ind w:firstLine="707"/>
        <w:rPr>
          <w:b/>
          <w:bCs/>
          <w:sz w:val="28"/>
          <w:szCs w:val="28"/>
        </w:rPr>
      </w:pPr>
    </w:p>
    <w:p w14:paraId="3F74DBE4" w14:textId="77777777" w:rsidR="002C30F7" w:rsidRDefault="002C30F7" w:rsidP="00A632B7">
      <w:pPr>
        <w:spacing w:line="360" w:lineRule="auto"/>
        <w:ind w:firstLine="707"/>
        <w:rPr>
          <w:b/>
          <w:bCs/>
          <w:sz w:val="28"/>
          <w:szCs w:val="28"/>
        </w:rPr>
      </w:pPr>
    </w:p>
    <w:p w14:paraId="01249A57" w14:textId="77777777" w:rsidR="002C30F7" w:rsidRPr="000B6920" w:rsidRDefault="002C30F7" w:rsidP="00A632B7">
      <w:pPr>
        <w:spacing w:line="360" w:lineRule="auto"/>
        <w:ind w:firstLine="707"/>
        <w:rPr>
          <w:b/>
          <w:bCs/>
          <w:sz w:val="28"/>
          <w:szCs w:val="28"/>
        </w:rPr>
      </w:pPr>
    </w:p>
    <w:p w14:paraId="7441AD48" w14:textId="77777777" w:rsidR="00A05ACD" w:rsidRDefault="00A05ACD" w:rsidP="00A632B7">
      <w:pPr>
        <w:spacing w:line="360" w:lineRule="auto"/>
        <w:ind w:firstLine="707"/>
        <w:rPr>
          <w:b/>
          <w:bCs/>
          <w:sz w:val="28"/>
          <w:szCs w:val="28"/>
        </w:rPr>
      </w:pPr>
    </w:p>
    <w:p w14:paraId="16A18D69" w14:textId="77777777" w:rsidR="005F3FE8" w:rsidRPr="000B6920" w:rsidRDefault="005F3FE8" w:rsidP="00A632B7">
      <w:pPr>
        <w:spacing w:line="360" w:lineRule="auto"/>
        <w:ind w:firstLine="707"/>
        <w:rPr>
          <w:b/>
          <w:bCs/>
          <w:sz w:val="28"/>
          <w:szCs w:val="28"/>
        </w:rPr>
      </w:pPr>
    </w:p>
    <w:p w14:paraId="4EBAA386" w14:textId="77777777" w:rsidR="005105B6" w:rsidRPr="004D14FD" w:rsidRDefault="005105B6" w:rsidP="00A632B7">
      <w:pPr>
        <w:spacing w:line="360" w:lineRule="auto"/>
        <w:ind w:firstLine="707"/>
        <w:rPr>
          <w:b/>
          <w:bCs/>
          <w:sz w:val="28"/>
          <w:szCs w:val="28"/>
        </w:rPr>
      </w:pPr>
      <w:r w:rsidRPr="004D14FD">
        <w:rPr>
          <w:b/>
          <w:bCs/>
          <w:sz w:val="28"/>
          <w:szCs w:val="28"/>
        </w:rPr>
        <w:lastRenderedPageBreak/>
        <w:t>Введение</w:t>
      </w:r>
    </w:p>
    <w:p w14:paraId="6920363A" w14:textId="77777777" w:rsidR="00D60A1A" w:rsidRPr="004D14FD" w:rsidRDefault="00D60A1A" w:rsidP="002241EC">
      <w:pPr>
        <w:spacing w:line="360" w:lineRule="auto"/>
        <w:rPr>
          <w:sz w:val="28"/>
          <w:szCs w:val="28"/>
        </w:rPr>
      </w:pPr>
    </w:p>
    <w:p w14:paraId="13CD3427" w14:textId="77777777" w:rsidR="00D651D0" w:rsidRDefault="00511510" w:rsidP="00D651D0">
      <w:pPr>
        <w:spacing w:line="276" w:lineRule="auto"/>
        <w:ind w:firstLine="709"/>
        <w:rPr>
          <w:sz w:val="28"/>
          <w:szCs w:val="28"/>
        </w:rPr>
      </w:pPr>
      <w:r w:rsidRPr="00511510">
        <w:rPr>
          <w:b/>
          <w:sz w:val="28"/>
          <w:szCs w:val="28"/>
        </w:rPr>
        <w:t>Актуальность.</w:t>
      </w:r>
      <w:r>
        <w:rPr>
          <w:sz w:val="28"/>
          <w:szCs w:val="28"/>
        </w:rPr>
        <w:t xml:space="preserve"> </w:t>
      </w:r>
      <w:r w:rsidR="00D651D0" w:rsidRPr="00D651D0">
        <w:rPr>
          <w:sz w:val="28"/>
          <w:szCs w:val="28"/>
        </w:rPr>
        <w:t>Начало 90-х годов прошлого столетия характеризуется бурным развитием баскетбола в Европе. С 2007 года Европейская лига, объединившая сильнейшие команды расширилась и включает уже не 24, а 36 команд, в числе которых есть 4 российских клуба. Эти факты говорят о прогрессирующей тенденции европейского баскетбола, который вышел на новый качественный уровень игры, задавая условия острой конку</w:t>
      </w:r>
      <w:r w:rsidR="00D651D0">
        <w:rPr>
          <w:sz w:val="28"/>
          <w:szCs w:val="28"/>
        </w:rPr>
        <w:t>ренции.</w:t>
      </w:r>
      <w:r w:rsidR="00D651D0" w:rsidRPr="00D651D0">
        <w:rPr>
          <w:sz w:val="28"/>
          <w:szCs w:val="28"/>
        </w:rPr>
        <w:t xml:space="preserve"> Таким образом, наличие практической потребности в более совершенных технологиях подготовки спортивного резерва в игровых видах спорта заставляет искать новые пути модернизации тренировки баскетболистов на различных этапах учебно-тренировочного про</w:t>
      </w:r>
      <w:r w:rsidR="00D651D0">
        <w:rPr>
          <w:sz w:val="28"/>
          <w:szCs w:val="28"/>
        </w:rPr>
        <w:t>цесса.</w:t>
      </w:r>
    </w:p>
    <w:p w14:paraId="425670EB" w14:textId="77777777" w:rsidR="005105B6" w:rsidRPr="004D14FD" w:rsidRDefault="005105B6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Ведение мяча - один из основных технических элементов баскетбола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второй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после передачи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способ перемещения мяча по площадке. Правильное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технически грамотное ведение мяча - фундамент для стабильного контроля за ним</w:t>
      </w:r>
      <w:r w:rsidR="0090138E" w:rsidRPr="004D14FD">
        <w:rPr>
          <w:sz w:val="28"/>
          <w:szCs w:val="28"/>
        </w:rPr>
        <w:t>,</w:t>
      </w:r>
      <w:r w:rsidR="00EB0916" w:rsidRPr="004D14FD">
        <w:rPr>
          <w:sz w:val="28"/>
          <w:szCs w:val="28"/>
        </w:rPr>
        <w:t xml:space="preserve"> основа </w:t>
      </w:r>
      <w:r w:rsidRPr="004D14FD">
        <w:rPr>
          <w:sz w:val="28"/>
          <w:szCs w:val="28"/>
        </w:rPr>
        <w:t>индивидуального обыгрывания соперника.</w:t>
      </w:r>
    </w:p>
    <w:p w14:paraId="0936BC6B" w14:textId="77777777" w:rsidR="005105B6" w:rsidRPr="004D14FD" w:rsidRDefault="005105B6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Сложно объясним тот факт что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игроки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не плохо владеющие техникой ведения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некоторыми финтами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на тренировочных занятиях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с трудом водят мяч даже против позиционной защиты и ошибаются на простых элементах ведения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таких как перевод перед собой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не говоря уже об ошибках на ведении против прессинга. </w:t>
      </w:r>
    </w:p>
    <w:p w14:paraId="13E70E92" w14:textId="77777777" w:rsidR="005105B6" w:rsidRPr="004D14FD" w:rsidRDefault="005105B6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На данный момент для развития ведения предлагается множество упражнений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в большинстве своем они направлены на развитие ручной ловкости и эта закономерность понятна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так как для эффективного ведения мяча необходимо развивать ручную ловкость. Но ведение в баскетболе – это перемещения игрока с мячом по площадке с остановками поворотами и препятствиями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которые необходимо преодолевать максимально быстро. Из этого следует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что только ручной ловкости не достаточно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необходимо развитие телесной ловкости для максимально эффективного перемещения мяча с помощью ведения.</w:t>
      </w:r>
    </w:p>
    <w:p w14:paraId="2226A546" w14:textId="77777777" w:rsidR="005105B6" w:rsidRPr="004D14FD" w:rsidRDefault="005105B6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Теоретическая значимость работы обуславливается тем</w:t>
      </w:r>
      <w:r w:rsidR="0090138E" w:rsidRPr="004D14FD">
        <w:rPr>
          <w:sz w:val="28"/>
          <w:szCs w:val="28"/>
        </w:rPr>
        <w:t>,</w:t>
      </w:r>
      <w:r w:rsidRPr="004D14FD">
        <w:rPr>
          <w:sz w:val="28"/>
          <w:szCs w:val="28"/>
        </w:rPr>
        <w:t xml:space="preserve"> что в</w:t>
      </w:r>
      <w:r w:rsidR="00511510">
        <w:rPr>
          <w:sz w:val="28"/>
          <w:szCs w:val="28"/>
        </w:rPr>
        <w:t xml:space="preserve"> </w:t>
      </w:r>
      <w:r w:rsidRPr="004D14FD">
        <w:rPr>
          <w:sz w:val="28"/>
          <w:szCs w:val="28"/>
        </w:rPr>
        <w:t xml:space="preserve">литературных источниках не достаточно описано влияние развития координационных способностей и в частности специальной ловкости на выполнение ведения и эффективность его применения в соревновательной деятельности у юношей13-14 лет. </w:t>
      </w:r>
    </w:p>
    <w:p w14:paraId="3F9F24AE" w14:textId="77777777" w:rsidR="00DE0DEA" w:rsidRPr="004D14FD" w:rsidRDefault="005105B6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Выявленные закономерности помогут в разработке и</w:t>
      </w:r>
      <w:r w:rsidR="00D443A1" w:rsidRPr="004D14FD">
        <w:rPr>
          <w:sz w:val="28"/>
          <w:szCs w:val="28"/>
        </w:rPr>
        <w:t xml:space="preserve"> модификации конкретных средств </w:t>
      </w:r>
      <w:r w:rsidRPr="004D14FD">
        <w:rPr>
          <w:sz w:val="28"/>
          <w:szCs w:val="28"/>
        </w:rPr>
        <w:t>для тренировки ведения – одного из сложнейших и наиболее важных элементов в баскетболе.</w:t>
      </w:r>
    </w:p>
    <w:p w14:paraId="574EEE2B" w14:textId="77777777" w:rsidR="00C90977" w:rsidRPr="004D14FD" w:rsidRDefault="00C90977" w:rsidP="004D14FD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lastRenderedPageBreak/>
        <w:t>Современный баскетбол – это атлетическая игра и требования, предъявляемые к баскетболистам, самые высокие. Чтобы достичь высокого технико-тактического мастерства, спортсмену, прежде всего, необходим высокий уровень развития физических качеств.</w:t>
      </w:r>
    </w:p>
    <w:p w14:paraId="0A13C1FD" w14:textId="77777777" w:rsidR="00C90977" w:rsidRPr="004D14FD" w:rsidRDefault="00C90977" w:rsidP="004D14FD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>Баскетболист сегодня – это спортсмен подвижный, отлично координированный, быстро мыслящий на площадке.</w:t>
      </w:r>
    </w:p>
    <w:p w14:paraId="3305BCA3" w14:textId="77777777" w:rsidR="00C90977" w:rsidRPr="004D14FD" w:rsidRDefault="00C90977" w:rsidP="004D14FD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 xml:space="preserve">Баскетбол это командная игра, в которой конечным результатом забросить мяч в корзину соперника. Чтобы достичь этого результата необходимы несколько </w:t>
      </w:r>
      <w:proofErr w:type="gramStart"/>
      <w:r w:rsidRPr="004D14FD">
        <w:rPr>
          <w:sz w:val="28"/>
          <w:szCs w:val="28"/>
        </w:rPr>
        <w:t>слагаемых:  антропометрические</w:t>
      </w:r>
      <w:proofErr w:type="gramEnd"/>
      <w:r w:rsidRPr="004D14FD">
        <w:rPr>
          <w:sz w:val="28"/>
          <w:szCs w:val="28"/>
        </w:rPr>
        <w:t xml:space="preserve"> данные, физические качества, тактические и технические действия. </w:t>
      </w:r>
    </w:p>
    <w:p w14:paraId="7E2275C1" w14:textId="77777777" w:rsidR="00C90977" w:rsidRPr="004D14FD" w:rsidRDefault="00C90977" w:rsidP="004D14FD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>Основным, по мнению большинства специалистов, качеством баскетболиста высокого уровня является – быстрота и ловкость выполнения игровых приёмов и действий, вот о ловкости и пойдет речь в нашей работе.</w:t>
      </w:r>
    </w:p>
    <w:p w14:paraId="0B0C6454" w14:textId="77777777" w:rsidR="00C90977" w:rsidRPr="002F1A12" w:rsidRDefault="00C90977" w:rsidP="004D14FD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>Объект исследования</w:t>
      </w:r>
      <w:r w:rsidRPr="004D14FD">
        <w:rPr>
          <w:b/>
          <w:sz w:val="28"/>
          <w:szCs w:val="28"/>
        </w:rPr>
        <w:t>:</w:t>
      </w:r>
      <w:r w:rsidRPr="004D14FD">
        <w:rPr>
          <w:sz w:val="28"/>
          <w:szCs w:val="28"/>
        </w:rPr>
        <w:t xml:space="preserve"> Процесс развитие физического качества ловкость у учащихся среднего школьного возра</w:t>
      </w:r>
      <w:r w:rsidR="002F1A12">
        <w:rPr>
          <w:sz w:val="28"/>
          <w:szCs w:val="28"/>
        </w:rPr>
        <w:t>ста.</w:t>
      </w:r>
    </w:p>
    <w:p w14:paraId="75719DB0" w14:textId="77777777" w:rsidR="00C90977" w:rsidRPr="004D14FD" w:rsidRDefault="00C90977" w:rsidP="004D14FD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 xml:space="preserve">Предмет исследования: </w:t>
      </w:r>
      <w:r w:rsidRPr="004D14FD">
        <w:rPr>
          <w:sz w:val="28"/>
          <w:szCs w:val="28"/>
        </w:rPr>
        <w:t>Учебно-тренировочный процесс учащихся среднего школьного возраста.</w:t>
      </w:r>
    </w:p>
    <w:p w14:paraId="22BB6B77" w14:textId="77777777" w:rsidR="002241EC" w:rsidRPr="004D14FD" w:rsidRDefault="00C90977" w:rsidP="004D14FD">
      <w:pPr>
        <w:spacing w:line="276" w:lineRule="auto"/>
        <w:ind w:firstLine="540"/>
        <w:jc w:val="both"/>
        <w:rPr>
          <w:i/>
          <w:sz w:val="28"/>
          <w:szCs w:val="28"/>
        </w:rPr>
      </w:pPr>
      <w:r w:rsidRPr="004D14FD">
        <w:rPr>
          <w:b/>
          <w:i/>
          <w:sz w:val="28"/>
          <w:szCs w:val="28"/>
        </w:rPr>
        <w:t>Цель работы</w:t>
      </w:r>
      <w:r w:rsidR="00511510">
        <w:rPr>
          <w:b/>
          <w:i/>
          <w:sz w:val="28"/>
          <w:szCs w:val="28"/>
        </w:rPr>
        <w:t xml:space="preserve"> </w:t>
      </w:r>
      <w:r w:rsidRPr="004D14FD">
        <w:rPr>
          <w:sz w:val="28"/>
          <w:szCs w:val="28"/>
        </w:rPr>
        <w:t xml:space="preserve">исследовать </w:t>
      </w:r>
      <w:r w:rsidR="002241EC" w:rsidRPr="004D14FD">
        <w:rPr>
          <w:sz w:val="28"/>
          <w:szCs w:val="28"/>
        </w:rPr>
        <w:t>влияние ловкости на формирование навыков ведения мяча у юных баскетболистовучащихся среднего школьного возраст</w:t>
      </w:r>
      <w:r w:rsidR="002F1A12">
        <w:rPr>
          <w:sz w:val="28"/>
          <w:szCs w:val="28"/>
        </w:rPr>
        <w:t>а</w:t>
      </w:r>
      <w:r w:rsidR="002241EC" w:rsidRPr="004D14FD">
        <w:rPr>
          <w:sz w:val="28"/>
          <w:szCs w:val="28"/>
        </w:rPr>
        <w:t>.</w:t>
      </w:r>
    </w:p>
    <w:p w14:paraId="0B1677E5" w14:textId="77777777" w:rsidR="002241EC" w:rsidRPr="004D14FD" w:rsidRDefault="002241EC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>Задачи:</w:t>
      </w:r>
      <w:r w:rsidRPr="004D14FD">
        <w:rPr>
          <w:sz w:val="28"/>
          <w:szCs w:val="28"/>
        </w:rPr>
        <w:t xml:space="preserve"> 1. Проанализировать различные литературные источники и изучить факторы, влияние ловкости на формирование навыков ведения мяча у юных баскетболистов.</w:t>
      </w:r>
    </w:p>
    <w:p w14:paraId="7802407D" w14:textId="77777777" w:rsidR="002241EC" w:rsidRPr="004D14FD" w:rsidRDefault="002241EC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2. Выявить количество ошибок совершаемых в соревновательных условиях юными баскетболистами.</w:t>
      </w:r>
    </w:p>
    <w:p w14:paraId="0970F360" w14:textId="77777777" w:rsidR="002241EC" w:rsidRPr="004D14FD" w:rsidRDefault="002241EC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3. Оценить и проанализировать исходный уровень развития координационных способностей у группы баскетболистов 13–1</w:t>
      </w:r>
      <w:r w:rsidR="00207EB1">
        <w:rPr>
          <w:sz w:val="28"/>
          <w:szCs w:val="28"/>
        </w:rPr>
        <w:t>4</w:t>
      </w:r>
      <w:r w:rsidRPr="004D14FD">
        <w:rPr>
          <w:sz w:val="28"/>
          <w:szCs w:val="28"/>
        </w:rPr>
        <w:t xml:space="preserve"> лет.</w:t>
      </w:r>
    </w:p>
    <w:p w14:paraId="4D355602" w14:textId="77777777" w:rsidR="002241EC" w:rsidRPr="004D14FD" w:rsidRDefault="002241EC" w:rsidP="004D14FD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4. Определить зависимость степени эффективности ведения от уровня развития координационных способностей.</w:t>
      </w:r>
    </w:p>
    <w:p w14:paraId="1231640B" w14:textId="77777777" w:rsidR="002241EC" w:rsidRPr="004D14FD" w:rsidRDefault="002241EC" w:rsidP="004D14FD">
      <w:pPr>
        <w:spacing w:line="276" w:lineRule="auto"/>
        <w:ind w:firstLine="540"/>
        <w:rPr>
          <w:b/>
          <w:i/>
          <w:sz w:val="28"/>
          <w:szCs w:val="28"/>
        </w:rPr>
      </w:pPr>
      <w:r w:rsidRPr="004D14FD">
        <w:rPr>
          <w:b/>
          <w:i/>
          <w:sz w:val="28"/>
          <w:szCs w:val="28"/>
        </w:rPr>
        <w:t>Методы исследования:</w:t>
      </w:r>
    </w:p>
    <w:p w14:paraId="0BD7C142" w14:textId="77777777" w:rsidR="002241EC" w:rsidRPr="004D14FD" w:rsidRDefault="002241EC" w:rsidP="004D14FD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1. Анализ литературных источников.</w:t>
      </w:r>
    </w:p>
    <w:p w14:paraId="6F1DAA7C" w14:textId="77777777" w:rsidR="002241EC" w:rsidRPr="004D14FD" w:rsidRDefault="002241EC" w:rsidP="004D14FD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2. Педагогическое наблюдение</w:t>
      </w:r>
    </w:p>
    <w:p w14:paraId="60224903" w14:textId="77777777" w:rsidR="002241EC" w:rsidRPr="004D14FD" w:rsidRDefault="002241EC" w:rsidP="004D14FD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3. Тестирование.</w:t>
      </w:r>
    </w:p>
    <w:p w14:paraId="1E57DC92" w14:textId="77777777" w:rsidR="002241EC" w:rsidRPr="004D14FD" w:rsidRDefault="002241EC" w:rsidP="004D14FD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4. Метод математической статистики.</w:t>
      </w:r>
    </w:p>
    <w:p w14:paraId="2BB596C5" w14:textId="3037B8E3" w:rsidR="002241EC" w:rsidRPr="004D14FD" w:rsidRDefault="002241EC" w:rsidP="004D14FD">
      <w:pPr>
        <w:spacing w:line="276" w:lineRule="auto"/>
        <w:ind w:firstLine="709"/>
        <w:jc w:val="both"/>
        <w:rPr>
          <w:sz w:val="28"/>
          <w:szCs w:val="28"/>
        </w:rPr>
      </w:pPr>
      <w:r w:rsidRPr="004D14FD">
        <w:rPr>
          <w:b/>
          <w:sz w:val="28"/>
          <w:szCs w:val="28"/>
        </w:rPr>
        <w:t>Организация</w:t>
      </w:r>
      <w:r w:rsidRPr="004D14FD">
        <w:rPr>
          <w:sz w:val="28"/>
          <w:szCs w:val="28"/>
        </w:rPr>
        <w:t>: Исследования проводились в период с 1</w:t>
      </w:r>
      <w:r w:rsidR="00800D1F" w:rsidRPr="00800D1F">
        <w:rPr>
          <w:sz w:val="28"/>
          <w:szCs w:val="28"/>
        </w:rPr>
        <w:t>6</w:t>
      </w:r>
      <w:r w:rsidRPr="004D14FD">
        <w:rPr>
          <w:sz w:val="28"/>
          <w:szCs w:val="28"/>
        </w:rPr>
        <w:t>.01.20</w:t>
      </w:r>
      <w:r w:rsidR="0039336C">
        <w:rPr>
          <w:sz w:val="28"/>
          <w:szCs w:val="28"/>
        </w:rPr>
        <w:t>25</w:t>
      </w:r>
      <w:r w:rsidRPr="004D14FD">
        <w:rPr>
          <w:sz w:val="28"/>
          <w:szCs w:val="28"/>
        </w:rPr>
        <w:t xml:space="preserve"> по 2</w:t>
      </w:r>
      <w:r w:rsidR="00800D1F" w:rsidRPr="00800D1F">
        <w:rPr>
          <w:sz w:val="28"/>
          <w:szCs w:val="28"/>
        </w:rPr>
        <w:t>6</w:t>
      </w:r>
      <w:r w:rsidRPr="004D14FD">
        <w:rPr>
          <w:sz w:val="28"/>
          <w:szCs w:val="28"/>
        </w:rPr>
        <w:t>.05.20</w:t>
      </w:r>
      <w:r w:rsidR="0039336C">
        <w:rPr>
          <w:sz w:val="28"/>
          <w:szCs w:val="28"/>
        </w:rPr>
        <w:t>25</w:t>
      </w:r>
      <w:r w:rsidRPr="004D14FD">
        <w:rPr>
          <w:sz w:val="28"/>
          <w:szCs w:val="28"/>
        </w:rPr>
        <w:t xml:space="preserve">, в нем приняли участие 16 юных баскетболистов </w:t>
      </w:r>
      <w:proofErr w:type="spellStart"/>
      <w:r w:rsidRPr="004D14FD">
        <w:rPr>
          <w:sz w:val="28"/>
          <w:szCs w:val="28"/>
        </w:rPr>
        <w:t>Избербашской</w:t>
      </w:r>
      <w:proofErr w:type="spellEnd"/>
      <w:r w:rsidRPr="004D14FD">
        <w:rPr>
          <w:sz w:val="28"/>
          <w:szCs w:val="28"/>
        </w:rPr>
        <w:t xml:space="preserve"> средней школы №1</w:t>
      </w:r>
      <w:r w:rsidR="0039336C">
        <w:rPr>
          <w:sz w:val="28"/>
          <w:szCs w:val="28"/>
        </w:rPr>
        <w:t>2</w:t>
      </w:r>
      <w:r w:rsidRPr="004D14FD">
        <w:rPr>
          <w:sz w:val="28"/>
          <w:szCs w:val="28"/>
        </w:rPr>
        <w:t xml:space="preserve"> в возрасте от 13 до 14 лет.</w:t>
      </w:r>
    </w:p>
    <w:p w14:paraId="7065D336" w14:textId="77777777" w:rsidR="00775BC9" w:rsidRPr="004D14FD" w:rsidRDefault="00775BC9" w:rsidP="00775BC9">
      <w:pPr>
        <w:spacing w:line="276" w:lineRule="auto"/>
        <w:ind w:firstLine="709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 xml:space="preserve">Теоретическая </w:t>
      </w:r>
      <w:r w:rsidR="00511510">
        <w:rPr>
          <w:b/>
          <w:i/>
          <w:sz w:val="28"/>
          <w:szCs w:val="28"/>
        </w:rPr>
        <w:t xml:space="preserve">и практическая </w:t>
      </w:r>
      <w:r w:rsidRPr="004D14FD">
        <w:rPr>
          <w:b/>
          <w:i/>
          <w:sz w:val="28"/>
          <w:szCs w:val="28"/>
        </w:rPr>
        <w:t xml:space="preserve">значимость исследования </w:t>
      </w:r>
      <w:r w:rsidRPr="004D14FD">
        <w:rPr>
          <w:sz w:val="28"/>
          <w:szCs w:val="28"/>
        </w:rPr>
        <w:t xml:space="preserve">состоит в дополнении теории и методики спортивной тренировки юных баскетболистов </w:t>
      </w:r>
      <w:r w:rsidRPr="004D14FD">
        <w:rPr>
          <w:sz w:val="28"/>
          <w:szCs w:val="28"/>
        </w:rPr>
        <w:lastRenderedPageBreak/>
        <w:t>положениями и выводами дипломной работы, в которых дается объяснение необходимости и эффективности использования в тренировочных занятиях специфических упражнений, направленных на развитие важнейших для баскетболистов физических качеств; в уточнении методических подходов интегрирования элементов техники баскетбола; в описании основных средств, методов и организационных форм учебно-тренировочной деятельности юных баскетболистов.</w:t>
      </w:r>
    </w:p>
    <w:p w14:paraId="0D64C20B" w14:textId="77777777" w:rsidR="00775BC9" w:rsidRPr="004D14FD" w:rsidRDefault="00511510" w:rsidP="00775BC9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775BC9" w:rsidRPr="004D14FD">
        <w:rPr>
          <w:sz w:val="28"/>
          <w:szCs w:val="28"/>
        </w:rPr>
        <w:t xml:space="preserve">овышении эффективности учебно-тренировочного процесса, обеспеченного использованием широкого арсенала средств </w:t>
      </w:r>
      <w:r w:rsidR="00AF640D">
        <w:rPr>
          <w:sz w:val="28"/>
          <w:szCs w:val="28"/>
        </w:rPr>
        <w:t>ловкости</w:t>
      </w:r>
      <w:r w:rsidR="00775BC9" w:rsidRPr="004D14FD">
        <w:rPr>
          <w:sz w:val="28"/>
          <w:szCs w:val="28"/>
        </w:rPr>
        <w:t xml:space="preserve"> в подготовке баскетболистов на этапе начальной специализации. Полученные результаты могут быть использованы при работе с юными спортсменами в спортивных секциях и клубах, ДЮСШ и СДЮСШОР по баскетболу</w:t>
      </w:r>
      <w:r w:rsidR="00AF640D">
        <w:rPr>
          <w:sz w:val="28"/>
          <w:szCs w:val="28"/>
        </w:rPr>
        <w:t>.</w:t>
      </w:r>
    </w:p>
    <w:p w14:paraId="6D74EA8C" w14:textId="77777777" w:rsidR="00AA69BD" w:rsidRPr="00063907" w:rsidRDefault="00D60A1A" w:rsidP="004D14FD">
      <w:pPr>
        <w:spacing w:line="276" w:lineRule="auto"/>
        <w:ind w:firstLine="709"/>
        <w:rPr>
          <w:b/>
          <w:bCs/>
          <w:sz w:val="28"/>
          <w:szCs w:val="28"/>
        </w:rPr>
      </w:pPr>
      <w:r w:rsidRPr="001D51E9">
        <w:rPr>
          <w:rFonts w:ascii="Arial" w:hAnsi="Arial" w:cs="Arial"/>
          <w:sz w:val="28"/>
          <w:szCs w:val="28"/>
        </w:rPr>
        <w:br w:type="page"/>
      </w:r>
      <w:r w:rsidR="00AA69BD" w:rsidRPr="00063907">
        <w:rPr>
          <w:b/>
          <w:bCs/>
          <w:sz w:val="28"/>
          <w:szCs w:val="28"/>
        </w:rPr>
        <w:lastRenderedPageBreak/>
        <w:t xml:space="preserve">Глава </w:t>
      </w:r>
      <w:r w:rsidRPr="00063907">
        <w:rPr>
          <w:b/>
          <w:bCs/>
          <w:sz w:val="28"/>
          <w:szCs w:val="28"/>
        </w:rPr>
        <w:t xml:space="preserve">1. </w:t>
      </w:r>
      <w:r w:rsidR="00AA69BD" w:rsidRPr="00063907">
        <w:rPr>
          <w:b/>
          <w:bCs/>
          <w:sz w:val="28"/>
          <w:szCs w:val="28"/>
        </w:rPr>
        <w:t>Обзор литературы по изучаемой проблеме</w:t>
      </w:r>
    </w:p>
    <w:p w14:paraId="3956F2CC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7AD525A" w14:textId="77777777" w:rsidR="00AA69BD" w:rsidRPr="00063907" w:rsidRDefault="00D60A1A" w:rsidP="00D60A1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 xml:space="preserve">1.1 </w:t>
      </w:r>
      <w:r w:rsidR="00AA69BD" w:rsidRPr="00063907">
        <w:rPr>
          <w:b/>
          <w:bCs/>
          <w:sz w:val="28"/>
          <w:szCs w:val="28"/>
        </w:rPr>
        <w:t xml:space="preserve">Сущность </w:t>
      </w:r>
      <w:r w:rsidR="00D92050">
        <w:rPr>
          <w:b/>
          <w:bCs/>
          <w:sz w:val="28"/>
          <w:szCs w:val="28"/>
        </w:rPr>
        <w:t xml:space="preserve">и квалификация </w:t>
      </w:r>
      <w:r w:rsidR="00AA69BD" w:rsidRPr="00063907">
        <w:rPr>
          <w:b/>
          <w:bCs/>
          <w:sz w:val="28"/>
          <w:szCs w:val="28"/>
        </w:rPr>
        <w:t>ведения мяча</w:t>
      </w:r>
    </w:p>
    <w:p w14:paraId="2F3D2328" w14:textId="77777777" w:rsidR="00D60A1A" w:rsidRPr="00063907" w:rsidRDefault="00D60A1A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577A94E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Ни одна спортивная игра не видоизменялась в техническом отношении так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баскетбол. На мой взгляд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это объясняется тем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 баскетбол играют руками и предела совершенствования поэтому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видимо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нет. Виртуозное владение мячом и своим телом достигается только большим повседневным трудом. Десятки тысяч повторений отшлифовали филигранный дриблинг М. </w:t>
      </w:r>
      <w:proofErr w:type="spellStart"/>
      <w:r w:rsidRPr="00063907">
        <w:rPr>
          <w:sz w:val="28"/>
          <w:szCs w:val="28"/>
        </w:rPr>
        <w:t>Валдмониса</w:t>
      </w:r>
      <w:proofErr w:type="spellEnd"/>
      <w:r w:rsidRPr="00063907">
        <w:rPr>
          <w:sz w:val="28"/>
          <w:szCs w:val="28"/>
        </w:rPr>
        <w:t xml:space="preserve"> и бросок в прыжке В. </w:t>
      </w:r>
      <w:proofErr w:type="spellStart"/>
      <w:r w:rsidRPr="00063907">
        <w:rPr>
          <w:sz w:val="28"/>
          <w:szCs w:val="28"/>
        </w:rPr>
        <w:t>Муйжниекса</w:t>
      </w:r>
      <w:proofErr w:type="spellEnd"/>
      <w:r w:rsidRPr="00063907">
        <w:rPr>
          <w:sz w:val="28"/>
          <w:szCs w:val="28"/>
        </w:rPr>
        <w:t>. Только таким образом количество переходит в качество.</w:t>
      </w:r>
    </w:p>
    <w:p w14:paraId="14AFB79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Дриблингом должны пользоваться все игроки без исключения. Нельзя считать игрока сильным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если он не владеет ведением мяча. Не умея вести мяч нападать почти не возможно. Если обороняющийся противник приближается к нападающему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владеющему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слишком близко (не далее одного метра)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последний может ускользнуть от опеки с помощью ведения. Если ни одному из партнеров нельзя передать мяч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нападающий может </w:t>
      </w:r>
      <w:proofErr w:type="gramStart"/>
      <w:r w:rsidRPr="00063907">
        <w:rPr>
          <w:sz w:val="28"/>
          <w:szCs w:val="28"/>
        </w:rPr>
        <w:t>опять таки</w:t>
      </w:r>
      <w:proofErr w:type="gramEnd"/>
      <w:r w:rsidRPr="00063907">
        <w:rPr>
          <w:sz w:val="28"/>
          <w:szCs w:val="28"/>
        </w:rPr>
        <w:t xml:space="preserve"> воспользоваться дриблингом. Ведение необходимо и при позиционном нападении на организованную защиту и при быстром прорыве. Здесь оно должно быть максимально быстрым и способствовать созданию численного перевеса над противником.</w:t>
      </w:r>
    </w:p>
    <w:p w14:paraId="3423DD6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Из всего сказанного ясно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ведение – технический приём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без которого нельзя играть в баскетбол. Забегая вперёд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скажу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мыочень много времени уделяем тренировке ведения мяча и считаем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поступаем правильно. При ведении ощущаешь настоящее единоборство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чувствуешь руку соперника. Но единоборство не всегда оправдано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как баскетбол прежде всего игра коллективная и все должны подчинить своё «Я» и свою технику интересам команды.</w:t>
      </w:r>
    </w:p>
    <w:p w14:paraId="5EF06F7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Как только игрок кончает ведение - его немедленно атакуют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мешая ему передать мяч или бросить в корзину. Необходимо добиваться максимально </w:t>
      </w:r>
      <w:r w:rsidRPr="00063907">
        <w:rPr>
          <w:sz w:val="28"/>
          <w:szCs w:val="28"/>
        </w:rPr>
        <w:lastRenderedPageBreak/>
        <w:t>быстрого ведения при правильном техническом исполнении на полусогнутых ногах. Ведение на прямых ногах недопустимо. При быстром ведении игрок должен смотреть только вперед (Гомельский А. А.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1964).</w:t>
      </w:r>
    </w:p>
    <w:p w14:paraId="48F0D59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мяча – приём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дающий возможность игроку двигаться с мячомпо площадке с большим диапазоном скоростей и в любом направлении. Ведение позволяет уйти от опекающего защитника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выйти с мячом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из-под щита после успешной борьбы за отскок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организовать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стремительную атаку. Обучая ребят правильной технике ведения мяча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нужно следить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затем</w:t>
      </w:r>
      <w:r w:rsidR="0090138E" w:rsidRPr="00063907">
        <w:rPr>
          <w:sz w:val="28"/>
          <w:szCs w:val="28"/>
        </w:rPr>
        <w:t>,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чтобы они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управляли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мячом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помощью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предплечья</w:t>
      </w:r>
      <w:r w:rsidR="0090138E" w:rsidRPr="00063907">
        <w:rPr>
          <w:sz w:val="28"/>
          <w:szCs w:val="28"/>
        </w:rPr>
        <w:t>,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кисти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особенно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кончиков пальцев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не касались его ладонью. Не следует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хлопать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мячу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ладонью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нужно его толкать вниз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причём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такой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силой</w:t>
      </w:r>
      <w:r w:rsidR="0090138E" w:rsidRPr="00063907">
        <w:rPr>
          <w:sz w:val="28"/>
          <w:szCs w:val="28"/>
        </w:rPr>
        <w:t>,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чтобы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мяч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отскакивал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 площадки примерно до талии игрока. Чтобы быстрее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развивать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«чувство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мяча» при его ведении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можно давать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ребятам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задание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водить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мяч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специальных очках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 которых нижняя часть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стекла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непрозрачная.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таких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очках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игрок видит партнёров и соперников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 него скрыт мяч. Юные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баскетболисты привыкают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таким образом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 ведению мяча без зрительного контроля. </w:t>
      </w:r>
    </w:p>
    <w:p w14:paraId="5A3DCB07" w14:textId="77777777" w:rsidR="00AA69BD" w:rsidRPr="00D92050" w:rsidRDefault="00AA69BD" w:rsidP="00D92050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Во всех случаях ведения мяча необходимо приучить игроков «отрывать» взгляд от мяча </w:t>
      </w:r>
      <w:r w:rsidR="00243553">
        <w:rPr>
          <w:sz w:val="28"/>
          <w:szCs w:val="28"/>
        </w:rPr>
        <w:t>и видеть окружающую обстановку</w:t>
      </w:r>
      <w:r w:rsidR="00D92050">
        <w:rPr>
          <w:sz w:val="28"/>
          <w:szCs w:val="28"/>
        </w:rPr>
        <w:t>.</w:t>
      </w:r>
    </w:p>
    <w:p w14:paraId="0FA2C3F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мяча - один из основных технических элементов баскетбола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второй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после передачи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способ перемещения мяча по площадке. Правильное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технически грамотное ведение мяча - фундамент для стабильного контроля за ним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основа индивидуального обыгрывания соперника.</w:t>
      </w:r>
    </w:p>
    <w:p w14:paraId="72443D8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различают по основным способам:</w:t>
      </w:r>
    </w:p>
    <w:p w14:paraId="3EF8843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высокое скоростное ведение (высокий отскок мяча от пола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уголсгибания ног в коленях - 135-160).</w:t>
      </w:r>
    </w:p>
    <w:p w14:paraId="5EF4D95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низкое ведение с укрыванием мяча (низкий отскок мяча от пола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угол сгибания ног в коленях - 90-120″).</w:t>
      </w:r>
    </w:p>
    <w:p w14:paraId="7241E02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комбинированное ведение.</w:t>
      </w:r>
    </w:p>
    <w:p w14:paraId="6440147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При ведении мяч переводится с руки на руку тремя приемами: ударом перед собой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ударом за спиной или между ногами</w:t>
      </w:r>
      <w:r w:rsidR="0090138E" w:rsidRPr="00063907">
        <w:rPr>
          <w:sz w:val="28"/>
          <w:szCs w:val="28"/>
        </w:rPr>
        <w:t>,</w:t>
      </w:r>
      <w:r w:rsidR="00D92050">
        <w:rPr>
          <w:sz w:val="28"/>
          <w:szCs w:val="28"/>
        </w:rPr>
        <w:t xml:space="preserve"> </w:t>
      </w:r>
      <w:proofErr w:type="spellStart"/>
      <w:r w:rsidRPr="00063907">
        <w:rPr>
          <w:sz w:val="28"/>
          <w:szCs w:val="28"/>
        </w:rPr>
        <w:t>пивотом</w:t>
      </w:r>
      <w:proofErr w:type="spellEnd"/>
      <w:r w:rsidRPr="00063907">
        <w:rPr>
          <w:sz w:val="28"/>
          <w:szCs w:val="28"/>
        </w:rPr>
        <w:t xml:space="preserve"> (поворотом на 270-360 при соприкосновении с защитником).</w:t>
      </w:r>
    </w:p>
    <w:p w14:paraId="095D5E1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Основная стойка при ведении мяча: ноги в коленях согнуты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таз опущен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наклон тела - чуть вперед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плечи развернуты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голова поднята. Во время ведения игрок должен быть готов любой момент изменить направление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сделать остановку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передачу или бросить по кольцу. Мяч укрывается от соперника корпусом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плечом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свободной рукой. Кисть руки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ведущей мяч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регулирует силу удара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высоту отскока и направление движения мяча. При этом мяча касаются лишь кончики пальцев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игрок не должен смотреть на мяч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только периферическим зрением контролировать его. В поле зрения дриблера одновременно должны находиться партнеры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защитники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судьи. (Тренировка дриблинга от А.Я. Гомельского)</w:t>
      </w:r>
    </w:p>
    <w:p w14:paraId="5DF04C4F" w14:textId="77777777" w:rsidR="00D60A1A" w:rsidRPr="00063907" w:rsidRDefault="00D60A1A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66AC615E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1.</w:t>
      </w:r>
      <w:r w:rsidR="009C5354">
        <w:rPr>
          <w:b/>
          <w:bCs/>
          <w:sz w:val="28"/>
          <w:szCs w:val="28"/>
        </w:rPr>
        <w:t>2</w:t>
      </w:r>
      <w:r w:rsidRPr="00063907">
        <w:rPr>
          <w:b/>
          <w:bCs/>
          <w:sz w:val="28"/>
          <w:szCs w:val="28"/>
        </w:rPr>
        <w:t xml:space="preserve"> Ведение как сложное координационное действие</w:t>
      </w:r>
    </w:p>
    <w:p w14:paraId="7E2037D9" w14:textId="77777777" w:rsidR="00D60A1A" w:rsidRPr="00063907" w:rsidRDefault="00D60A1A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350B84D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В баскетболе для быстрого и точного выполнения приемов необходим определенный уровень развития физических качеств. Поэтому при обучении юных баскетболистов важно знать возрастную динамику изменения этих </w:t>
      </w:r>
      <w:proofErr w:type="gramStart"/>
      <w:r w:rsidRPr="00063907">
        <w:rPr>
          <w:sz w:val="28"/>
          <w:szCs w:val="28"/>
        </w:rPr>
        <w:t>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которая</w:t>
      </w:r>
      <w:proofErr w:type="gramEnd"/>
      <w:r w:rsidRPr="00063907">
        <w:rPr>
          <w:sz w:val="28"/>
          <w:szCs w:val="28"/>
        </w:rPr>
        <w:t xml:space="preserve"> связана с особенностями развития двигательного аппарата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 определить благоприятные (</w:t>
      </w:r>
      <w:proofErr w:type="spellStart"/>
      <w:r w:rsidRPr="00063907">
        <w:rPr>
          <w:sz w:val="28"/>
          <w:szCs w:val="28"/>
        </w:rPr>
        <w:t>сенсетивные</w:t>
      </w:r>
      <w:proofErr w:type="spellEnd"/>
      <w:r w:rsidRPr="00063907">
        <w:rPr>
          <w:sz w:val="28"/>
          <w:szCs w:val="28"/>
        </w:rPr>
        <w:t>) периоды времени для обучения различным движениям и периоды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обучение в силу различных факторов затруднено. </w:t>
      </w:r>
    </w:p>
    <w:p w14:paraId="15F3A2B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Данные о возрастной динамике показателей быстроты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точности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совместного проявления быстроты и точности при выполнении технических приемов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 же данные о влиянии на эти показатели возраста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занятий баскетболом и спортивной тренировки представляются актуальными для совершенствования методики обучения юных баскетболистов. </w:t>
      </w:r>
    </w:p>
    <w:p w14:paraId="3EB711D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Уровень достижения спортивного мастерства в баскетболе непосредственно связан с проявлением быстроты и точности при выполнении </w:t>
      </w:r>
      <w:r w:rsidRPr="00063907">
        <w:rPr>
          <w:sz w:val="28"/>
          <w:szCs w:val="28"/>
        </w:rPr>
        <w:lastRenderedPageBreak/>
        <w:t>различных двигательных действий в постоянно изменяющихся условиях игры. В учебной и методической литературе по баскетболу вопросы обучения техническим приемам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выполнении которых необходимо проявлять быстроту и точность в сочетании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освещены недостаточно. В связи с </w:t>
      </w:r>
      <w:proofErr w:type="gramStart"/>
      <w:r w:rsidRPr="00063907">
        <w:rPr>
          <w:sz w:val="28"/>
          <w:szCs w:val="28"/>
        </w:rPr>
        <w:t>выше изложенным</w:t>
      </w:r>
      <w:proofErr w:type="gramEnd"/>
      <w:r w:rsidRPr="00063907">
        <w:rPr>
          <w:sz w:val="28"/>
          <w:szCs w:val="28"/>
        </w:rPr>
        <w:t xml:space="preserve"> и выбрана тема настоящего исследования. </w:t>
      </w:r>
    </w:p>
    <w:p w14:paraId="10333AA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Определена взаимосвязь между способностями проявлять быстроту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точность и сочетание быстроты и точности и результатами выполнения технических приемов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разработана методика контроля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позволяющая оценивать степень этой взаимосвязи. </w:t>
      </w:r>
    </w:p>
    <w:p w14:paraId="185D9CD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Учитывая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быстрота и точность выполнения технических приемов вносят существенный вклад в уровень спортивного мастерства баскетболистов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было выдвинуто предположение о том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эффективность выполнения заданий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требующих проявления быстроты и точности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зависит от двух факторов: становление двигательного аппарата происходит неравномерно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уровень развития физических качеств и уровень развития способности проявлять точность неодинаково в разном возрасте сказываются на результатах выполнения заданий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необходимо проявлять координацию и точность. </w:t>
      </w:r>
    </w:p>
    <w:p w14:paraId="5A57AAB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Ф. </w:t>
      </w:r>
      <w:proofErr w:type="spellStart"/>
      <w:r w:rsidRPr="00063907">
        <w:rPr>
          <w:sz w:val="28"/>
          <w:szCs w:val="28"/>
        </w:rPr>
        <w:t>Линдеберг</w:t>
      </w:r>
      <w:proofErr w:type="spellEnd"/>
      <w:r w:rsidRPr="00063907">
        <w:rPr>
          <w:sz w:val="28"/>
          <w:szCs w:val="28"/>
        </w:rPr>
        <w:t xml:space="preserve"> в книге: «Баскетбол: игра и обучение» -говорит о важности ведения мяча со сменой темпа и направления движения. Так же выделяет высокое и низкое ведение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в способах развития указывает в основном эстафеты с обводкой стоек и с включением передач мяча.</w:t>
      </w:r>
    </w:p>
    <w:p w14:paraId="703D25E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Теоретическая значимость. В теории баскетбола нет достаточно четко разработанных методических положений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позволяющих подбирать методы и средства для воспитания умений выполнять технические приемы одновременно быстро и точно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учитывая сенситивные периоды обучения быстроте и точности движений. </w:t>
      </w:r>
    </w:p>
    <w:p w14:paraId="74E4706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Практическая значимость. На основе исследования предполагается выявитьстепень влияния развития координационных способностей на степень владения техническим приемам юных баскетболистов в соответствии с развитием двигательного аппарата и учетом сенситивных возрастных периодов. </w:t>
      </w:r>
    </w:p>
    <w:p w14:paraId="7AB8022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Рекомендации по определению периодов времени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наиболее благоприятных для обучения юных баскетболистов быстрому и точному выполнению отдельных технических приемов. </w:t>
      </w:r>
    </w:p>
    <w:p w14:paraId="0037153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На самых первых порах изучения движений Бернштейн обнаружил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при повторении одного и того же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например удара молотком по зубилу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рабочая точка молотка каждый раз очень точно попадает по зубилу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путь руки с молотком к месту удара при каждом ударе в чем-то различен. И повторение движения не делает этот путь одинаковым. «Повторением без повторения» назвал это явление Н. А. Бернштейн. Значит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каждом новом ударе нервной системе не приходится точно повторять одни и те же «приказы» мышцам. Каждое новое движение совершается в несколько отличных условиях. Поэтому для достижения того же результата нужны иные «команды» мышцам. Тренировка движения состоит не в стандартизации «команд»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 в научении «командам»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в научении каждый раз быстро отыскивать «команду»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которая в условиях именно этого движения приведет к нужному двигательному результату. Нет однозначного соответствия между результатом движения и «командами»</w:t>
      </w:r>
      <w:r w:rsidR="0090138E" w:rsidRPr="00063907">
        <w:rPr>
          <w:sz w:val="28"/>
          <w:szCs w:val="28"/>
        </w:rPr>
        <w:t>,</w:t>
      </w:r>
      <w:r w:rsidR="00D60A1A" w:rsidRPr="00063907">
        <w:rPr>
          <w:sz w:val="28"/>
          <w:szCs w:val="28"/>
        </w:rPr>
        <w:t>посылаемыми мозгом к мышцам (Н.</w:t>
      </w:r>
      <w:r w:rsidRPr="00063907">
        <w:rPr>
          <w:sz w:val="28"/>
          <w:szCs w:val="28"/>
        </w:rPr>
        <w:t>А. Бернштейн).</w:t>
      </w:r>
    </w:p>
    <w:p w14:paraId="5C36B03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Физиологические аспекты физического развития.</w:t>
      </w:r>
    </w:p>
    <w:p w14:paraId="3913B6E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Моторная активность человека постоянно находится под тщательным изучением ученых и практиков различных специальностей. Наиболее ранние исследования проводились на школьниках всех возрастных групп с целью выявления естественных темпов физического развития на основе изучения таких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бег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прыжки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метания и др. Эти работы позволили выяснить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естественные темпы прироста физических качеств неодинаковы и характеризую</w:t>
      </w:r>
      <w:r w:rsidR="002C48F3" w:rsidRPr="00063907">
        <w:rPr>
          <w:sz w:val="28"/>
          <w:szCs w:val="28"/>
        </w:rPr>
        <w:t>т</w:t>
      </w:r>
      <w:r w:rsidRPr="00063907">
        <w:rPr>
          <w:sz w:val="28"/>
          <w:szCs w:val="28"/>
        </w:rPr>
        <w:t>ся опре</w:t>
      </w:r>
      <w:r w:rsidR="002C48F3" w:rsidRPr="00063907">
        <w:rPr>
          <w:sz w:val="28"/>
          <w:szCs w:val="28"/>
        </w:rPr>
        <w:t>д</w:t>
      </w:r>
      <w:r w:rsidRPr="00063907">
        <w:rPr>
          <w:sz w:val="28"/>
          <w:szCs w:val="28"/>
        </w:rPr>
        <w:t>е</w:t>
      </w:r>
      <w:r w:rsidR="002C48F3" w:rsidRPr="00063907">
        <w:rPr>
          <w:sz w:val="28"/>
          <w:szCs w:val="28"/>
        </w:rPr>
        <w:t>ле</w:t>
      </w:r>
      <w:r w:rsidRPr="00063907">
        <w:rPr>
          <w:sz w:val="28"/>
          <w:szCs w:val="28"/>
        </w:rPr>
        <w:t>нными особенностями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зависящими как от возраста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от пола испытуемых. </w:t>
      </w:r>
    </w:p>
    <w:p w14:paraId="445D951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Так В.П. Филин (1974</w:t>
      </w:r>
      <w:r w:rsidR="00D60A1A" w:rsidRPr="00063907">
        <w:rPr>
          <w:sz w:val="28"/>
          <w:szCs w:val="28"/>
        </w:rPr>
        <w:t>) отмечают что</w:t>
      </w:r>
      <w:r w:rsidR="0090138E" w:rsidRPr="00063907">
        <w:rPr>
          <w:sz w:val="28"/>
          <w:szCs w:val="28"/>
        </w:rPr>
        <w:t>,</w:t>
      </w:r>
      <w:r w:rsidR="00D60A1A" w:rsidRPr="00063907">
        <w:rPr>
          <w:sz w:val="28"/>
          <w:szCs w:val="28"/>
        </w:rPr>
        <w:t xml:space="preserve"> "</w:t>
      </w:r>
      <w:r w:rsidRPr="00063907">
        <w:rPr>
          <w:sz w:val="28"/>
          <w:szCs w:val="28"/>
        </w:rPr>
        <w:t>Многолетний процесс физического воспитания и спортивной тренировки может быть успешным при условии тщательного учета возрастных особенностей развития человека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уровня его </w:t>
      </w:r>
      <w:r w:rsidRPr="00063907">
        <w:rPr>
          <w:sz w:val="28"/>
          <w:szCs w:val="28"/>
        </w:rPr>
        <w:lastRenderedPageBreak/>
        <w:t>подготовленности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специфики избранного вида спорта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особенностей развития физических качеств и формирования двигательных навыков". </w:t>
      </w:r>
    </w:p>
    <w:p w14:paraId="552E4C6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Изучение двигательной подготовленности школьников осуществлялось в зависимости от </w:t>
      </w:r>
      <w:proofErr w:type="gramStart"/>
      <w:r w:rsidRPr="00063907">
        <w:rPr>
          <w:sz w:val="28"/>
          <w:szCs w:val="28"/>
        </w:rPr>
        <w:t>морфо-функциональных</w:t>
      </w:r>
      <w:proofErr w:type="gramEnd"/>
      <w:r w:rsidRPr="00063907">
        <w:rPr>
          <w:sz w:val="28"/>
          <w:szCs w:val="28"/>
        </w:rPr>
        <w:t xml:space="preserve"> особенностей с целью создания предпосылок научно-теоретического обоснования их взаимосвязи. Реализация возможностей оптимального периода для развития определенных физических качеств опирается на знания в области физической культуры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которая в свою очередь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использует достижения физиологии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анатомии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спортивной медицины и данные других наук. </w:t>
      </w:r>
    </w:p>
    <w:p w14:paraId="6C36079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Поскольку двигательные функции обусловлены возрастными изменениями морфологического и функционального созревания органов и систем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 вполне оправданным является накопление фактического материала в исследованиях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раскрывающих характер протекания физической подготовленности в различных видах спорта. </w:t>
      </w:r>
    </w:p>
    <w:p w14:paraId="6FCD6B6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основе двигательных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исследованиям</w:t>
      </w:r>
      <w:r w:rsidR="00D60A1A" w:rsidRPr="00063907">
        <w:rPr>
          <w:sz w:val="28"/>
          <w:szCs w:val="28"/>
        </w:rPr>
        <w:t xml:space="preserve"> А.</w:t>
      </w:r>
      <w:r w:rsidRPr="00063907">
        <w:rPr>
          <w:sz w:val="28"/>
          <w:szCs w:val="28"/>
        </w:rPr>
        <w:t>М. Максименко (1999)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лежат физические качества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уровень которых соответствующим образом либо создает предпосылки к более быстрому их развитию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либо препятствует им. Важно не только максимально полно развивать отдельные специальные качества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и постепенно приводить их в соответствие между собой. Какое-либо качество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имеющее более низкий уровень развития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остальные не дает возможности в полной мере использовать и другие качества. </w:t>
      </w:r>
    </w:p>
    <w:p w14:paraId="369EB99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процессе индивидуальной жизни развитие и инволюции физических качеств протекает неравномерно. Наблюдается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периоды ускоренного развития сменяются периодами замедления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остановки и обратного развития. Кроме </w:t>
      </w:r>
      <w:r w:rsidR="00D60A1A" w:rsidRPr="00063907">
        <w:rPr>
          <w:sz w:val="28"/>
          <w:szCs w:val="28"/>
        </w:rPr>
        <w:t>того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имеют разную возрастную динамику. В результате неравномерности развития физических качеств складывается пестрая хронологическая кривая их онтогенеза. </w:t>
      </w:r>
    </w:p>
    <w:p w14:paraId="0243C2D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Развитие двигательной активности обусловлено степенью половой зрелости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наследственностью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способностью к обучению 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таким образом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очень </w:t>
      </w:r>
      <w:r w:rsidRPr="00063907">
        <w:rPr>
          <w:sz w:val="28"/>
          <w:szCs w:val="28"/>
        </w:rPr>
        <w:lastRenderedPageBreak/>
        <w:t>индивидуально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поэтому важно обучать школьников многим видам двигательной активности. </w:t>
      </w:r>
    </w:p>
    <w:p w14:paraId="7C96367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школьном возрасте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примерно к 12-13 годам завершается анатомо-физиологическое созревание двигательного анализатора. С этого возраста подростки могут выполнять движения примерно с той же ловкостью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и взрослые. </w:t>
      </w:r>
    </w:p>
    <w:p w14:paraId="29B3C82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После 15 лет нередко наблюдается отсутствие сдвигов в качестве выполнения сенсомоторных тестов. Некоторые исследователи отмечают даже ухудшение способности к овладению сложными двигательными навыками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вероятно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связано с интенсивными процессами полового созревания и относительным замедлением темпов развития двигательного анализатора. </w:t>
      </w:r>
    </w:p>
    <w:p w14:paraId="711239A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Чувствительные системы детей бурно развиваются до 10-11 лет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 к этому возрасту дети способны выполнять точно многие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и взрослые (если само движение не требует значительного развития каких-либо двигательных качеств).</w:t>
      </w:r>
    </w:p>
    <w:p w14:paraId="633A084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Мышечный аппарат окончательно сформировывается после периода полового созревания (пубертатного) до 20-21 года. Освоение любого двигательного действия требует соответствующего уровня развития чувствительных систем и двигательного аппарата. </w:t>
      </w:r>
    </w:p>
    <w:p w14:paraId="445C01D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Существуют благоприятные периоды времени для обучения различным движениям и периоды когда оно затруднено. Можно выделить три периода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 имеющих достаточно четких границ между собой:</w:t>
      </w:r>
    </w:p>
    <w:p w14:paraId="18BEF5C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1-период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детей нельзя чему-либо научить и полученныенавыки будут им в дальнейшем мешать</w:t>
      </w:r>
    </w:p>
    <w:p w14:paraId="70E7FCB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2-период наиболее благополучный (сенситивный) дляобучения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дети наилучшим образом осваивают тенавыки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у них развивают </w:t>
      </w:r>
    </w:p>
    <w:p w14:paraId="0ED679AF" w14:textId="77777777" w:rsidR="00AA69BD" w:rsidRPr="00063907" w:rsidRDefault="00480651" w:rsidP="00480651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69BD" w:rsidRPr="00063907">
        <w:rPr>
          <w:sz w:val="28"/>
          <w:szCs w:val="28"/>
        </w:rPr>
        <w:t>-</w:t>
      </w:r>
      <w:proofErr w:type="gramStart"/>
      <w:r w:rsidR="00AA69BD" w:rsidRPr="00063907">
        <w:rPr>
          <w:sz w:val="28"/>
          <w:szCs w:val="28"/>
        </w:rPr>
        <w:t>период</w:t>
      </w:r>
      <w:r w:rsidR="0090138E"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 xml:space="preserve"> </w:t>
      </w:r>
      <w:r w:rsidR="007729BC">
        <w:rPr>
          <w:sz w:val="28"/>
          <w:szCs w:val="28"/>
        </w:rPr>
        <w:t xml:space="preserve"> </w:t>
      </w:r>
      <w:r w:rsidR="00AA69BD" w:rsidRPr="00063907">
        <w:rPr>
          <w:sz w:val="28"/>
          <w:szCs w:val="28"/>
        </w:rPr>
        <w:t>начинающийся</w:t>
      </w:r>
      <w:proofErr w:type="gramEnd"/>
      <w:r w:rsidR="00AA69BD" w:rsidRPr="00063907">
        <w:rPr>
          <w:sz w:val="28"/>
          <w:szCs w:val="28"/>
        </w:rPr>
        <w:t xml:space="preserve"> после того</w:t>
      </w:r>
      <w:r w:rsidR="0090138E"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 xml:space="preserve"> как было упущено</w:t>
      </w:r>
      <w:r>
        <w:rPr>
          <w:sz w:val="28"/>
          <w:szCs w:val="28"/>
        </w:rPr>
        <w:t xml:space="preserve"> </w:t>
      </w:r>
      <w:r w:rsidR="00AA69BD" w:rsidRPr="00063907">
        <w:rPr>
          <w:sz w:val="28"/>
          <w:szCs w:val="28"/>
        </w:rPr>
        <w:t>благоприятное время для обучения</w:t>
      </w:r>
      <w:r w:rsidR="0090138E"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 xml:space="preserve"> когда можно </w:t>
      </w:r>
      <w:proofErr w:type="gramStart"/>
      <w:r w:rsidR="00AA69BD" w:rsidRPr="00063907">
        <w:rPr>
          <w:sz w:val="28"/>
          <w:szCs w:val="28"/>
        </w:rPr>
        <w:t>научить</w:t>
      </w:r>
      <w:r w:rsidR="0090138E"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>но</w:t>
      </w:r>
      <w:proofErr w:type="gramEnd"/>
      <w:r w:rsidR="00AA69BD" w:rsidRPr="00063907">
        <w:rPr>
          <w:sz w:val="28"/>
          <w:szCs w:val="28"/>
        </w:rPr>
        <w:t xml:space="preserve"> навыки будут освоены плохо или вообще научить им нельзя.</w:t>
      </w:r>
    </w:p>
    <w:p w14:paraId="5506DE7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Исследования физической подготовленности школьников 7-17 лет позволило выделить основные периоды ускоренного и замедленного развития различных сторон двигательной функций детей и подростков (</w:t>
      </w:r>
      <w:proofErr w:type="spellStart"/>
      <w:r w:rsidRPr="00063907">
        <w:rPr>
          <w:sz w:val="28"/>
          <w:szCs w:val="28"/>
        </w:rPr>
        <w:t>Гужаловский</w:t>
      </w:r>
      <w:r w:rsidR="00D60A1A" w:rsidRPr="00063907">
        <w:rPr>
          <w:sz w:val="28"/>
          <w:szCs w:val="28"/>
        </w:rPr>
        <w:t>А.</w:t>
      </w:r>
      <w:r w:rsidRPr="00063907">
        <w:rPr>
          <w:sz w:val="28"/>
          <w:szCs w:val="28"/>
        </w:rPr>
        <w:t>А</w:t>
      </w:r>
      <w:proofErr w:type="spellEnd"/>
      <w:r w:rsidRPr="00063907">
        <w:rPr>
          <w:sz w:val="28"/>
          <w:szCs w:val="28"/>
        </w:rPr>
        <w:t>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1988). </w:t>
      </w:r>
    </w:p>
    <w:p w14:paraId="0390E49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Исследования показали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разносторонняя физическая подготовка с преимущественным воздействием на физические качества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находящиеся в стадии ускоренного роста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приводит к существенным сдвигам в развитии физических качеств. </w:t>
      </w:r>
    </w:p>
    <w:p w14:paraId="689EC75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Физиологическим условием для тренировки определенных двигательных качеств является оптимальный уровень зрелости нервно-мышечной функции. Это требует от учителя (или тренера) тщательного подбора адекватных упражнений при обучении детей. Школьники отличаются разной степенью развития двигательной активности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 поэтому идеальным будет индивидуальное обучение.</w:t>
      </w:r>
    </w:p>
    <w:p w14:paraId="2E51C41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063907">
        <w:rPr>
          <w:sz w:val="28"/>
          <w:szCs w:val="28"/>
        </w:rPr>
        <w:t>Харре</w:t>
      </w:r>
      <w:proofErr w:type="spellEnd"/>
      <w:r w:rsidRPr="00063907">
        <w:rPr>
          <w:sz w:val="28"/>
          <w:szCs w:val="28"/>
        </w:rPr>
        <w:t xml:space="preserve"> Л. (1971) отмечает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у детей 7-12 лет при тренировке дыхания и кровообращения рекомендуются виды спорта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которых участвуют большие группы мышц в течении 10-15 с. Затем следует отдых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вновь заменяемой работой. </w:t>
      </w:r>
    </w:p>
    <w:p w14:paraId="11DDB49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среднем школьном возрасте занятия общей физической подготовкой должны быть умеренными. Для учащихся старшего возраста можно проводить тренировку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с интервалом работы и отдыха 1-2 минуты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причем тренировка должна проводится по принципу интервальной при различном темпе выполнения упражнений и с учетом индивидуальных возможностей учащихся. </w:t>
      </w:r>
    </w:p>
    <w:p w14:paraId="01663B8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Процесс физического воспитания может осуществляться даже при отсутствии элементов обучения двигательным действиям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т.е. в данном случае физическое воспитание будет направлено на развитие основных физических способностей</w:t>
      </w:r>
      <w:r w:rsidR="00D60A1A" w:rsidRPr="00063907">
        <w:rPr>
          <w:sz w:val="28"/>
          <w:szCs w:val="28"/>
        </w:rPr>
        <w:t xml:space="preserve"> (Ашмарин Б.</w:t>
      </w:r>
      <w:r w:rsidRPr="00063907">
        <w:rPr>
          <w:sz w:val="28"/>
          <w:szCs w:val="28"/>
        </w:rPr>
        <w:t>А.).</w:t>
      </w:r>
    </w:p>
    <w:p w14:paraId="4A06A41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Хороший тренировочный эффект может быть достигнут с помощью регулярной тренировки в период роста и развития организма в школьном возрасте. </w:t>
      </w:r>
    </w:p>
    <w:p w14:paraId="7BD24F2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Дальнейшие научные исследования и поиски педагогов направлены на разработку дифференцированного физического воспитания. Сейчас никого не может удовлетворить методика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рассчитанная на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называемого среднего ученика. Важно определить типичные для отдельных однородных групп учащихся и индивидуализировать содержание и методические приемы учебно-воспитательной работы в зависимости от типа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возраста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уровней их степени физического развития и физической </w:t>
      </w:r>
      <w:proofErr w:type="gramStart"/>
      <w:r w:rsidRPr="00063907">
        <w:rPr>
          <w:sz w:val="28"/>
          <w:szCs w:val="28"/>
        </w:rPr>
        <w:t>подготовленности..</w:t>
      </w:r>
      <w:proofErr w:type="gramEnd"/>
      <w:r w:rsidRPr="00063907">
        <w:rPr>
          <w:sz w:val="28"/>
          <w:szCs w:val="28"/>
        </w:rPr>
        <w:t xml:space="preserve"> </w:t>
      </w:r>
    </w:p>
    <w:p w14:paraId="4E33DBC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Наряду с этим технический прогресс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социальные условия жизни значительно снизили объем движений. Снижение общей двигательной активности (гиподинамия) в сочетании с ускоренными темпами жизни может быть причиной патологии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первую очередь</w:t>
      </w:r>
      <w:r w:rsidR="0090138E" w:rsidRPr="00063907">
        <w:rPr>
          <w:sz w:val="28"/>
          <w:szCs w:val="28"/>
        </w:rPr>
        <w:t>,</w:t>
      </w:r>
      <w:r w:rsidR="0048065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сердечно-сосудистой системы. В классе устранения нежелательных последствий гипокинезии физическое воспитание в общеобразовательных школах приобретает исключительно важное значение. </w:t>
      </w:r>
    </w:p>
    <w:p w14:paraId="3682E26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Таким образом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 основании далеко не всех разработанных примеров исследований наибольшая разница возрастной зависимости от пола становится наиболее выраженной к 13 годам. У девочек в 14-15 лет способность к овладению сложными движениями становится хуже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в 12-13 лет. Характерно так же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у девочек после 15 лет почти по всем данным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характеризующим соответствующие виды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естественный рост прекращается и даже наблюдается снижение достигнутых результатов. </w:t>
      </w:r>
    </w:p>
    <w:p w14:paraId="5634F22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качестве итогов рассмотренных материалов можно констатировать необходимость возрастных особенностей развития двигательных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волнообразность темпов прироста и разницу в качественных характеристиках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отсутствие совпадений в периодах бурного и замедленного роста качеств в разных видах движений. </w:t>
      </w:r>
    </w:p>
    <w:p w14:paraId="483A560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Данными спортивной практики и научных исследований доказана необходимость всесторонней физической подготовки для спортсменов любой специализации. Особенно большое внимание в детском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подростковом и юношеском возрасте должно быть </w:t>
      </w:r>
      <w:r w:rsidR="00D60A1A" w:rsidRPr="00063907">
        <w:rPr>
          <w:sz w:val="28"/>
          <w:szCs w:val="28"/>
        </w:rPr>
        <w:t>уделено</w:t>
      </w:r>
      <w:r w:rsidRPr="00063907">
        <w:rPr>
          <w:sz w:val="28"/>
          <w:szCs w:val="28"/>
        </w:rPr>
        <w:t xml:space="preserve"> воспитанию быстроты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под которой </w:t>
      </w:r>
      <w:r w:rsidRPr="00063907">
        <w:rPr>
          <w:sz w:val="28"/>
          <w:szCs w:val="28"/>
        </w:rPr>
        <w:lastRenderedPageBreak/>
        <w:t xml:space="preserve">понимается способность человека совершать двигательные действия в минимальный для данных условий отрезок времени. Соответствие скоростных напряжений возрастным особенностям организма детей школьного возраста объясняется высокой возбудимостью у них </w:t>
      </w:r>
      <w:proofErr w:type="spellStart"/>
      <w:r w:rsidRPr="00063907">
        <w:rPr>
          <w:sz w:val="28"/>
          <w:szCs w:val="28"/>
        </w:rPr>
        <w:t>иннервационных</w:t>
      </w:r>
      <w:proofErr w:type="spellEnd"/>
      <w:r w:rsidRPr="00063907">
        <w:rPr>
          <w:sz w:val="28"/>
          <w:szCs w:val="28"/>
        </w:rPr>
        <w:t xml:space="preserve"> механизмов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регулирующих деятельность двигательного аппарата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значительнойинтенсивностью обменных процессов. Большая подвижность нервных процессов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свойственная детям этого возраста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обусловливает быструю смену сокращения и расслабления мышц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 чего зависит максимальный темп движений спортсмена. </w:t>
      </w:r>
    </w:p>
    <w:p w14:paraId="0103033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Влияние возраста на общую физическую подготовленностьдетей и подростков.</w:t>
      </w:r>
    </w:p>
    <w:p w14:paraId="6B9E2E9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Основываясь на идеях оптимизации и интенсификации учебно-воспитательного процесса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направленного на всестороннее развитие двигательных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мы можем формировать интерес к занятиям наиболее популярными видами физических упражнений уже у школьников младших классов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придавать уроку предметную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целевую направленность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применяя средства отдельных видов спорта (Суслов Ф.П).</w:t>
      </w:r>
    </w:p>
    <w:p w14:paraId="2E6D3A4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настоящее время привлечение школьников к активным занятиям спортом с раннего возраста является весьма актуальной. Вместе с тем в литературе имеются данныеуказывающие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младший школьный возраст является сенситивным для развития различных способностей - как кондиционных (скоростно-силовые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быстрота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гибкость)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координационных (ориентирование в пространстве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кинестетическое </w:t>
      </w:r>
      <w:proofErr w:type="spellStart"/>
      <w:r w:rsidRPr="00063907">
        <w:rPr>
          <w:sz w:val="28"/>
          <w:szCs w:val="28"/>
        </w:rPr>
        <w:t>дифференцированние</w:t>
      </w:r>
      <w:proofErr w:type="spellEnd"/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способность к реакции). Именно в этом возрасте складываются благоприятные предпосылки для обучения двигательными действиями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особенно важно для освоения в будущем новых и все более усложненных форм движений. </w:t>
      </w:r>
    </w:p>
    <w:p w14:paraId="2F60C33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За период с 6 до 10 лет значительно возрастает скорость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хотя точность еще не высока. Дети стремятся быстрее выполнить упражнение зачастую в ущерб его правильности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связанно с поверхностным и </w:t>
      </w:r>
      <w:r w:rsidRPr="00063907">
        <w:rPr>
          <w:sz w:val="28"/>
          <w:szCs w:val="28"/>
        </w:rPr>
        <w:lastRenderedPageBreak/>
        <w:t>недостаточно критичным воспитанием детей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затруднением точных дифференцировок. </w:t>
      </w:r>
    </w:p>
    <w:p w14:paraId="2E2E6C5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Вместе с тем дети могут выполнять довольно сложные по координации двигательные действия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сочетая в них работу рук и ног</w:t>
      </w:r>
      <w:r w:rsidR="00AE11F6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это выполнение не отличается стабильностью.</w:t>
      </w:r>
    </w:p>
    <w:p w14:paraId="45FE875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Как отмечается в специальной литературе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одним из наиболее эффективных средств физического воспитания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уже в младшем школьном возрасте является игра в баскетбол. Уроки физической культуры с элементами баскетбола весьма положительно воздействуют на развитие кондиционных и координационных способностей.</w:t>
      </w:r>
    </w:p>
    <w:p w14:paraId="509AF09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 детей занимающихся баскетболом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отмечались более высокие и достоверные темпы развития психофизиологических функций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нашло свое отражение при исследовании быстроты и точности простой и сложной двигательной реакции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точности реакции на движущийся объект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максимальной частоты движений. </w:t>
      </w:r>
    </w:p>
    <w:p w14:paraId="630DB95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Еще в дошкольном возрасте у детей 5-6 лет наблюдается рост таких показателей высшей нервной деятельности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сила и подвижность нервных процессов. С возрастом более стабильным становится торможение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повышается работоспособность коры больших полушарий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хотя взаимодействия между процессами возбуждения и торможения еще продолжает оставаться несовершенным. Благодаря этим изменениям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дети могут сосредоточить свое внимание на изучении конкретного приема игры уже в течении четверти часа и более. Значительно быстрее вырабатывается </w:t>
      </w:r>
      <w:proofErr w:type="spellStart"/>
      <w:r w:rsidRPr="00063907">
        <w:rPr>
          <w:sz w:val="28"/>
          <w:szCs w:val="28"/>
        </w:rPr>
        <w:t>дифференцировочные</w:t>
      </w:r>
      <w:proofErr w:type="spellEnd"/>
      <w:r w:rsidRPr="00063907">
        <w:rPr>
          <w:sz w:val="28"/>
          <w:szCs w:val="28"/>
        </w:rPr>
        <w:t xml:space="preserve"> и угасательные торможения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говорит о большей предрасположенности к обучению новым движениям. </w:t>
      </w:r>
    </w:p>
    <w:p w14:paraId="208BED3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 развитием произвольного внимания существенно повышается продуктивность остальных психических процессов: восприятия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памяти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мышления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воображения. </w:t>
      </w:r>
    </w:p>
    <w:p w14:paraId="331809B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Развивается способность не только помнить программу своих действий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и предвидеть их результаты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очень важно для приобретения двигательных </w:t>
      </w:r>
      <w:r w:rsidRPr="00063907">
        <w:rPr>
          <w:sz w:val="28"/>
          <w:szCs w:val="28"/>
        </w:rPr>
        <w:lastRenderedPageBreak/>
        <w:t>навыков. В определенной степени процессы восприятия и переработки информации определяются врожденными свойствами нервной системы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 поэтому детей 8-10 лет можно разделить "медленных и быстрых". </w:t>
      </w:r>
    </w:p>
    <w:p w14:paraId="3C393D7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установлено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мальчики во всех возрастах (за исключением возраста 11-12 лет) бегают быстрее девочек. Наибольшие темпы прироста бега имеют место в 13-14 лет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после 15 лет они снижаются. В 11-12 лет темпы прироста показателей бега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равно и скорости у девочек опережают мальчиков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в последующем отстают. </w:t>
      </w:r>
    </w:p>
    <w:p w14:paraId="7AF800D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результате проведенных исследований полученыданные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показывающие на то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у школьников в возрасте с 10 до 12 лет темпы прироста скорости мышечного сокращения увеличиваются. Рост скорости бега за место на протяжении от 8 до 15 лет и существенно с возрастом не изменяется. Длительность же поддерживания скорости прогрессивно увеличивается только до 13 лет. </w:t>
      </w:r>
    </w:p>
    <w:p w14:paraId="1744B5D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Скорость и произвольная частота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способность поддерживать ее в максимальном темпе к 15 годам достигает значений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близких к предельным. </w:t>
      </w:r>
    </w:p>
    <w:p w14:paraId="420181A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В ряде работ приводятся данные по изучению </w:t>
      </w:r>
      <w:proofErr w:type="gramStart"/>
      <w:r w:rsidRPr="00063907">
        <w:rPr>
          <w:sz w:val="28"/>
          <w:szCs w:val="28"/>
        </w:rPr>
        <w:t>скоростно-силовых качеств</w:t>
      </w:r>
      <w:proofErr w:type="gramEnd"/>
      <w:r w:rsidR="004E7AAC" w:rsidRPr="00063907">
        <w:rPr>
          <w:sz w:val="28"/>
          <w:szCs w:val="28"/>
        </w:rPr>
        <w:t xml:space="preserve"> на основании которых установле</w:t>
      </w:r>
      <w:r w:rsidRPr="00063907">
        <w:rPr>
          <w:sz w:val="28"/>
          <w:szCs w:val="28"/>
        </w:rPr>
        <w:t>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прирост темпов и улучшение показателей начинается с 12 до 15 лет. В темпах прироста наблюдаются весьма существенные различия между представителями различного пола. После 15 лет у мальчиков темпы значительно снижаются и рост идет замедленно с незначительными изменениями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у девочек показатели стабилизируются или ухудшаются. </w:t>
      </w:r>
    </w:p>
    <w:p w14:paraId="4ED8B1F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Следует при этом обратить внимание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у разных исследователей были получены данные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несколько отличные друг от друга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однако в целом не изменяющие общую картину принципиальных закономерностей. </w:t>
      </w:r>
    </w:p>
    <w:p w14:paraId="6A316FE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результате проведенных работ на большой группе специальных двигательных действий установлено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сочетание скорости и силы </w:t>
      </w:r>
      <w:r w:rsidRPr="00063907">
        <w:rPr>
          <w:sz w:val="28"/>
          <w:szCs w:val="28"/>
        </w:rPr>
        <w:lastRenderedPageBreak/>
        <w:t>одновременно при целенаправленном воздействии дает положительные результаты как в приросте качества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в улучшении техники движений. </w:t>
      </w:r>
    </w:p>
    <w:p w14:paraId="059F032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Целенаправленная скоростно-силовая подготовка в подростковом и юношеском возрасте позволит создать благоприятные предпосылки для овладения рациональной спортивной техникой и снизить вероятность проявления у начинающих ошибок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обусловленных недостаточным уровнем физической подготовленности. Исходя из этих соображений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процессе работы ввели новый термин "скоростно-силовая подготовка"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под которым понимается совокупность средств и методов комплексного воспитания быстроты и силы с целью обеспечения всестороннего гармонического физического развития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необходимого уровня специальной тренированности спортсмена и на этой основе достижения им высоких результатов. </w:t>
      </w:r>
    </w:p>
    <w:p w14:paraId="4049C4C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Характер игровых действий в баскетболе требует от участников способности быстро выполнять различные по напряжениям усилия: умения многократно использовать стартовые рывки на короткие отрезки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первому требованию игровой ситуации изменять направления бега и его скорость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быстро и своевременно включаться в борьбу за мяч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отскакивающий от щита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стараясь овладеть им в наиболее высокой точке прыжка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вести и передавать мяч с максимальной быстротой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силой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точностью и т.п.</w:t>
      </w:r>
    </w:p>
    <w:p w14:paraId="690E70D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Согласно схеме возрастной периодизации онтогенеза человека к среднему школьному возрасту относится подростковый период: мальчики 13-16 лет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 старшему школьному возрасту – юношеский: мальчики 17- 21. Средний школьный возраст совпадает с периодом начальной фазы полового созревания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когда завершается преобразование морфологических и функциональных особенностей организма детей с некоторым приближением к нормам взрослых. В старшем школьном возрасте у юношей отмечаются ещё большие приближения к функциям взрослых.</w:t>
      </w:r>
    </w:p>
    <w:p w14:paraId="6A0CAA1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половом созревании выделяют три фазы:</w:t>
      </w:r>
    </w:p>
    <w:p w14:paraId="02E561F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Пубертатная – у мальчиков характеризуется появлением первых признаков полового созревания.</w:t>
      </w:r>
    </w:p>
    <w:p w14:paraId="34EAEF2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 xml:space="preserve">Возраст 13-15 лет отличается наиболее высокой совокупной </w:t>
      </w:r>
      <w:proofErr w:type="spellStart"/>
      <w:r w:rsidRPr="00063907">
        <w:rPr>
          <w:sz w:val="28"/>
          <w:szCs w:val="28"/>
        </w:rPr>
        <w:t>сенсетивностью</w:t>
      </w:r>
      <w:proofErr w:type="spellEnd"/>
      <w:r w:rsidRPr="00063907">
        <w:rPr>
          <w:sz w:val="28"/>
          <w:szCs w:val="28"/>
        </w:rPr>
        <w:t xml:space="preserve"> к развитию специальной выносливости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скоростно-силовых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координационных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 же </w:t>
      </w:r>
      <w:proofErr w:type="spellStart"/>
      <w:r w:rsidRPr="00063907">
        <w:rPr>
          <w:sz w:val="28"/>
          <w:szCs w:val="28"/>
        </w:rPr>
        <w:t>среднесенсетивным</w:t>
      </w:r>
      <w:proofErr w:type="spellEnd"/>
      <w:r w:rsidRPr="00063907">
        <w:rPr>
          <w:sz w:val="28"/>
          <w:szCs w:val="28"/>
        </w:rPr>
        <w:t xml:space="preserve"> к развитию силы и быстроты.</w:t>
      </w:r>
    </w:p>
    <w:p w14:paraId="33E5A98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Выявлено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все двигательные качества одинаково значимы для успешной двигательной деятельности в баскетболе. Наиболее приоритетным с рассматриваемой точки зрения являются высокие уровни развития координационных способностей и специальной выносливости. (</w:t>
      </w:r>
      <w:r w:rsidR="004A3357" w:rsidRPr="00063907">
        <w:rPr>
          <w:sz w:val="28"/>
          <w:szCs w:val="28"/>
        </w:rPr>
        <w:t>Новиков А.</w:t>
      </w:r>
      <w:r w:rsidRPr="00063907">
        <w:rPr>
          <w:sz w:val="28"/>
          <w:szCs w:val="28"/>
        </w:rPr>
        <w:t>Д.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1989).</w:t>
      </w:r>
    </w:p>
    <w:p w14:paraId="0CA4676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До настоящего времени научной и учебно-методической литературе отсутствует единый подход к определению понятия «координационные способности». На наш взгляд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данное противоречие обусловлено неоднозначным пониманием авторами сущности координационных способностей. Существуют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крайней мере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два подхода. Так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одни авторы рассматривают координационные способности как управленческие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- во-первых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способность целесообразно координировать движения при построении и воспроизведении новых двигательных действий; во вторых как способность перестраивать координацию при необходимости изменить параметры основного действия или переключения на другое действие в соответствии с требованиями меняющихся у</w:t>
      </w:r>
      <w:r w:rsidR="004A3357" w:rsidRPr="00063907">
        <w:rPr>
          <w:sz w:val="28"/>
          <w:szCs w:val="28"/>
        </w:rPr>
        <w:t>словий (Матвеев Л.</w:t>
      </w:r>
      <w:r w:rsidRPr="00063907">
        <w:rPr>
          <w:sz w:val="28"/>
          <w:szCs w:val="28"/>
        </w:rPr>
        <w:t>П. 1991). Другие считают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координационные способности – одна из составляющих физических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 есть – свойство организма к согласованию отдельных элементов движения в единое смысловое целое для решения конкретно</w:t>
      </w:r>
      <w:r w:rsidR="004A3357" w:rsidRPr="00063907">
        <w:rPr>
          <w:sz w:val="28"/>
          <w:szCs w:val="28"/>
        </w:rPr>
        <w:t>й двигательной задачи (Попов Ю.</w:t>
      </w:r>
      <w:r w:rsidRPr="00063907">
        <w:rPr>
          <w:sz w:val="28"/>
          <w:szCs w:val="28"/>
        </w:rPr>
        <w:t>Г</w:t>
      </w:r>
      <w:r w:rsidR="004A3357" w:rsidRPr="00063907">
        <w:rPr>
          <w:sz w:val="28"/>
          <w:szCs w:val="28"/>
        </w:rPr>
        <w:t>. Грузнов Ю.</w:t>
      </w:r>
      <w:r w:rsidRPr="00063907">
        <w:rPr>
          <w:sz w:val="28"/>
          <w:szCs w:val="28"/>
        </w:rPr>
        <w:t>Г. 1986); или совокупность свойств человека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проявляющихся в процессе решения двигательных задач разной координационной сложности и обуславливающих успешностью управления двигательными действия</w:t>
      </w:r>
      <w:r w:rsidR="004A3357" w:rsidRPr="00063907">
        <w:rPr>
          <w:sz w:val="28"/>
          <w:szCs w:val="28"/>
        </w:rPr>
        <w:t>ми и их регуляцией (Курамшин Ю.</w:t>
      </w:r>
      <w:r w:rsidRPr="00063907">
        <w:rPr>
          <w:sz w:val="28"/>
          <w:szCs w:val="28"/>
        </w:rPr>
        <w:t>Ф. 1999); или совокупность свойств человека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проявляющихся в процессе решения двигательных задач разной координационной сложности и обуславливающих </w:t>
      </w:r>
      <w:r w:rsidRPr="00063907">
        <w:rPr>
          <w:sz w:val="28"/>
          <w:szCs w:val="28"/>
        </w:rPr>
        <w:lastRenderedPageBreak/>
        <w:t>успешностью управления двигательными действиями и их регуляции в соответствии с уровнем построения движений.</w:t>
      </w:r>
    </w:p>
    <w:p w14:paraId="1A205E7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Различное понимание и толкование термина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координационные способности затрудняет как общение специалистов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исовершенствование данного компонента подготовленности спортсмена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том числе и со спецификой соревновательной деятельности избранного вида спорта (</w:t>
      </w:r>
      <w:proofErr w:type="spellStart"/>
      <w:r w:rsidRPr="00063907">
        <w:rPr>
          <w:sz w:val="28"/>
          <w:szCs w:val="28"/>
        </w:rPr>
        <w:t>Двейрина</w:t>
      </w:r>
      <w:proofErr w:type="spellEnd"/>
      <w:r w:rsidRPr="00063907">
        <w:rPr>
          <w:sz w:val="28"/>
          <w:szCs w:val="28"/>
        </w:rPr>
        <w:t xml:space="preserve"> О.А. 2000).</w:t>
      </w:r>
    </w:p>
    <w:p w14:paraId="66D5F3D1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8F79648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1.</w:t>
      </w:r>
      <w:r w:rsidR="00D92050">
        <w:rPr>
          <w:b/>
          <w:bCs/>
          <w:sz w:val="28"/>
          <w:szCs w:val="28"/>
        </w:rPr>
        <w:t>3</w:t>
      </w:r>
      <w:r w:rsidRPr="00063907">
        <w:rPr>
          <w:b/>
          <w:bCs/>
          <w:sz w:val="28"/>
          <w:szCs w:val="28"/>
        </w:rPr>
        <w:t xml:space="preserve"> Сущность и значение координационных спосо</w:t>
      </w:r>
      <w:r w:rsidR="004A3357" w:rsidRPr="00063907">
        <w:rPr>
          <w:b/>
          <w:bCs/>
          <w:sz w:val="28"/>
          <w:szCs w:val="28"/>
        </w:rPr>
        <w:t>бностей в управлении движениями</w:t>
      </w:r>
    </w:p>
    <w:p w14:paraId="0D4D1D94" w14:textId="77777777" w:rsidR="004A3357" w:rsidRPr="00063907" w:rsidRDefault="004A3357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62746CF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Одной из важнейших задач физического воспитания является развитие двигательной функцией и умение управлять своими движениями. Координационные способности человека выполняют в управлении его движениями важную функцию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именно согласование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упорядочение разнообразных двигательных движений в единое целое соответственнойпоставленной задачи.</w:t>
      </w:r>
    </w:p>
    <w:p w14:paraId="2784198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Значимость воспитания координационных способностей объясняется четырьмя основными причинами:</w:t>
      </w:r>
    </w:p>
    <w:p w14:paraId="11D4A19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Хорошо развитые координационные способности являются необходимыми предпосылками для успешного обучения физическим упражнениям. Они влияют на темп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вид и способ усвоения спортивной техники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на ее дальнейшую стабилизацию и ситуационно-адекватное разнообразное применение. Координационные способности ведут к больше плотности и вариативности процессов управления движениями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 увеличению двигательного опыта.</w:t>
      </w:r>
    </w:p>
    <w:p w14:paraId="2549061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Только сформированные координационные способности – необходимое условие подготовки детей к жизни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труду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службе в армии. Они способствуют эффективному выполнению рабочих операций при постоянно растущих требованиях в процессе трудовой деятельности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повышают возможности человека в управлении своими движениями.</w:t>
      </w:r>
    </w:p>
    <w:p w14:paraId="7D7C469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3. Координационные способности обеспечивают экономное расходование энергетических ресурсов детей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влияют на величину их использования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как точно дозированное во времени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пространстве и по степени наполнения мышечное усилие и оптимальное использование соответствующих Фаз расслабления ведут к рациональному расходованию сил.</w:t>
      </w:r>
    </w:p>
    <w:p w14:paraId="23AD410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Разнообразные варианты упражнений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необходимые для развития координационных способностей - гарантия того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можно избежать монотонности и однообразия в занятиях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обеспечить радость от участия в спортивной деятельности.</w:t>
      </w:r>
    </w:p>
    <w:p w14:paraId="48A4CE0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Поэтому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помимо Физических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школьном возрасте не менее важно совершенствование координационных способностей детей и подростков. Тем более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этот возраст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особенно младший школьный является наиболее благоприятным в этом отношении (Блинов Н.Г).</w:t>
      </w:r>
    </w:p>
    <w:p w14:paraId="75801776" w14:textId="77777777" w:rsidR="00AA69BD" w:rsidRPr="00063907" w:rsidRDefault="004A3357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AA69BD" w:rsidRPr="00063907">
        <w:rPr>
          <w:b/>
          <w:bCs/>
          <w:sz w:val="28"/>
          <w:szCs w:val="28"/>
        </w:rPr>
        <w:lastRenderedPageBreak/>
        <w:t>1.</w:t>
      </w:r>
      <w:r w:rsidR="00D92050">
        <w:rPr>
          <w:b/>
          <w:bCs/>
          <w:sz w:val="28"/>
          <w:szCs w:val="28"/>
        </w:rPr>
        <w:t>4</w:t>
      </w:r>
      <w:r w:rsidR="00AA69BD" w:rsidRPr="00063907">
        <w:rPr>
          <w:b/>
          <w:bCs/>
          <w:sz w:val="28"/>
          <w:szCs w:val="28"/>
        </w:rPr>
        <w:t xml:space="preserve"> Классификац</w:t>
      </w:r>
      <w:r w:rsidRPr="00063907">
        <w:rPr>
          <w:b/>
          <w:bCs/>
          <w:sz w:val="28"/>
          <w:szCs w:val="28"/>
        </w:rPr>
        <w:t>ия координационных способностей</w:t>
      </w:r>
    </w:p>
    <w:p w14:paraId="4E1109EB" w14:textId="77777777" w:rsidR="004A3357" w:rsidRPr="00063907" w:rsidRDefault="004A3357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7EB6668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Под координационными способностями понимаются способности человека к согласованию и соподчинению отдельных движений в единую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целостную двигательную деятельность.</w:t>
      </w:r>
    </w:p>
    <w:p w14:paraId="3688CB1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эффективного Формирования координационных способностей необходимо на базе общего подхода к Физическому воспитанию выработать конкретные пути и средства совершенствования соответствующих видов координационных способностей с учетом их места и роли в общей системе двигательной деятельности человека. Отсюда и вытекает необходимость классификации координационных способностей.</w:t>
      </w:r>
    </w:p>
    <w:p w14:paraId="38E4477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Применительно к детскому спорту можно выделить следующие наиболее значимые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фундаментальные координационные способности человека в процессе управления двигательными действиями:</w:t>
      </w:r>
    </w:p>
    <w:p w14:paraId="289566D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способность к реагированию;</w:t>
      </w:r>
    </w:p>
    <w:p w14:paraId="0697D13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способность к равновесию;</w:t>
      </w:r>
    </w:p>
    <w:p w14:paraId="0942669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ориентационная способность;</w:t>
      </w:r>
    </w:p>
    <w:p w14:paraId="5366F53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дифференцированная способность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разновидностями которой является способность к дифференцированию пространственных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временных и силовых параметров движения; ритмическая способность.</w:t>
      </w:r>
    </w:p>
    <w:p w14:paraId="2FD92B1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Способность к реагированию это способность быстро и точно начать движения соответственно определенному сигналу. Различают зрительно-моторную реакцию и </w:t>
      </w:r>
      <w:proofErr w:type="spellStart"/>
      <w:r w:rsidRPr="00063907">
        <w:rPr>
          <w:sz w:val="28"/>
          <w:szCs w:val="28"/>
        </w:rPr>
        <w:t>слухо</w:t>
      </w:r>
      <w:proofErr w:type="spellEnd"/>
      <w:r w:rsidRPr="00063907">
        <w:rPr>
          <w:sz w:val="28"/>
          <w:szCs w:val="28"/>
        </w:rPr>
        <w:t>-моторную реакцию. Критерием оценки служит время реакции на различные сигналы.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старт по свистку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отмашки флажка или сигнал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поданный голосом.</w:t>
      </w:r>
    </w:p>
    <w:p w14:paraId="39563C5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Способность к равновесию – это сохранение устойчивого положения тепа в условиях разнообразных движений и поз. Различают статическое и динамическое равновесие. Первыми применять так называемые упражнения на "равновесия"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 есть движения и позы в условиях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затрудняющих сохранение равновесия. К ним относятся упражнения на различные виды равновесия на </w:t>
      </w:r>
      <w:r w:rsidRPr="00063907">
        <w:rPr>
          <w:sz w:val="28"/>
          <w:szCs w:val="28"/>
        </w:rPr>
        <w:lastRenderedPageBreak/>
        <w:t>одной или двух ногах с продвижением вперед или шагом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прыжками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различные виды лазания и так далее.</w:t>
      </w:r>
    </w:p>
    <w:p w14:paraId="3C549CA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Второй путь основан на избирательном совершенствовании анализов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обеспечивающих сохранение равновесия. Для совершенствования вестибулярной функции следует применять упражнения с прямолинейными и угловыми ускорениями.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кувырок вперед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перекат в сторону (колесо).</w:t>
      </w:r>
    </w:p>
    <w:p w14:paraId="150BB45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Ориентационная способность – это способность к определению и изменению положения тела в пространстве и во времени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особенно с учетом изменяющихся ситуации или движущегося объекта.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выход после прыжка в три оборота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акробатические прыжки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вольные упражнения в спортивной гимнастике и так далее.</w:t>
      </w:r>
    </w:p>
    <w:p w14:paraId="7D11AA5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Способность к дифференцированию – это способность к достижению высокой точности и экономичности отдельных частей и фаз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движения в целом.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бросок в кольцо с различных точек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ритмическая способность при броске.</w:t>
      </w:r>
    </w:p>
    <w:p w14:paraId="29BFE14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Ритмическая способность – это способность определять и реализовывать характерные динамические изменения в процессе двигательного акта. Ритмический характер работы организма позволяет выполнять наиболее эффективно каждое двигательное действие с относительно маленькими наполнениями.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выполнение вольных упражнений под музыку.</w:t>
      </w:r>
    </w:p>
    <w:p w14:paraId="41326AB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635977F" w14:textId="77777777" w:rsidR="00AA69BD" w:rsidRPr="00063907" w:rsidRDefault="004A3357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1.</w:t>
      </w:r>
      <w:r w:rsidR="00D92050">
        <w:rPr>
          <w:b/>
          <w:bCs/>
          <w:sz w:val="28"/>
          <w:szCs w:val="28"/>
        </w:rPr>
        <w:t>5</w:t>
      </w:r>
      <w:r w:rsidR="00AA69BD" w:rsidRPr="00063907">
        <w:rPr>
          <w:b/>
          <w:bCs/>
          <w:sz w:val="28"/>
          <w:szCs w:val="28"/>
        </w:rPr>
        <w:t xml:space="preserve"> Средства </w:t>
      </w:r>
      <w:r w:rsidR="008B4738">
        <w:rPr>
          <w:b/>
          <w:bCs/>
          <w:sz w:val="28"/>
          <w:szCs w:val="28"/>
        </w:rPr>
        <w:t xml:space="preserve">и основные приемы </w:t>
      </w:r>
      <w:r w:rsidR="00AA69BD" w:rsidRPr="00063907">
        <w:rPr>
          <w:b/>
          <w:bCs/>
          <w:sz w:val="28"/>
          <w:szCs w:val="28"/>
        </w:rPr>
        <w:t>воспитания координационных способностей</w:t>
      </w:r>
    </w:p>
    <w:p w14:paraId="1101BDE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ADE12F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Практика воспитания физического воспитания и спорта располагает основным арсеналом средств для воспитания на координационные способности (Кофман П.К).</w:t>
      </w:r>
    </w:p>
    <w:p w14:paraId="048975D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Основным средством для воспитания координационных способностей являются физические упражнения повышенной координационной сложности и содержащие элементы новизны. Сложность физических упражнений можно </w:t>
      </w:r>
      <w:r w:rsidRPr="00063907">
        <w:rPr>
          <w:sz w:val="28"/>
          <w:szCs w:val="28"/>
        </w:rPr>
        <w:lastRenderedPageBreak/>
        <w:t>увеличивать за счет изменения пространственных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временных и динамических параметров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за счет внешних условий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изменяя порядок расположения средств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их вес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высоту; изменяя площадь опор или увеличивать ее подвижность в упражнениях на равновесие и так далее; комбинируя двигательные навыки; сочетая ходьбу с прыжками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и ловлю предметов; выполняя упражнения по сигналу или в ограниченное время. Особой эффективностью обладает методический прием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направленный на представление дополнительной информации. Так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использование зеркала или ориентиров для контроля движения облегчает освоение навыка. Ограниченное или полное исключение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зрительной информации (очки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закрывание глаз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затемненное помещение) значительно усложняют выполнение двигательных действий (Сулейманов И.И.).</w:t>
      </w:r>
    </w:p>
    <w:p w14:paraId="287AFEE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Наиболее широкую и доступную группу средств для воспитания координационных способностей составляют обще подготовительные гимнастические упражнения динамического характера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одновременно охватывающие основные группы мышц. Это упражнения без предметов и с предметами (мячами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гимнастическими палками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скакалками и другие)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относительно простые и достаточно сложные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выполняемые в измененных условиях при различных положениях тела или его частей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разные стороны элементы акробатики (кувырки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различные перекаты и другие)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упражнения в равновесии.</w:t>
      </w:r>
    </w:p>
    <w:p w14:paraId="1192453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воспитания способности быстро и целесообразно перестраивать двигательную деятельность в связи с внезапно меняющейся обстановкой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высокоэффективными средствами служат подвижные и спортивные игры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кроссовый бег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передвижения на лыжах по пересеченной местности.</w:t>
      </w:r>
    </w:p>
    <w:p w14:paraId="3376A35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Специальные упражнения для совершенствования координационных движений разрабатываются с учетом специфики избранного вида спорта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профессии. Это координационно-сходные упражнения с технико-тактическими действиями в данном виде спорта.</w:t>
      </w:r>
    </w:p>
    <w:p w14:paraId="69649E8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На стартовой тренировке применяют две группы таких средств: </w:t>
      </w:r>
    </w:p>
    <w:p w14:paraId="5421EEF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1. Подводящие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способствующие освоению новых форм движений того или иного вида спорта.</w:t>
      </w:r>
    </w:p>
    <w:p w14:paraId="34DA533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Развивающие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направленные на непосредственно воспитание координационных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проявляющихся конкретных видах спорта (например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баскетболе специальные упражнения в затрудненных условиях - ловля и передача мяча партнеру при прыжках через гимнастическую скамейку).</w:t>
      </w:r>
    </w:p>
    <w:p w14:paraId="36B7A074" w14:textId="77777777" w:rsidR="004A3357" w:rsidRPr="008B4738" w:rsidRDefault="00AA69BD" w:rsidP="008B4738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направленные на развитие координационных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эффективны до тех пор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пока они не будут выполняться автоматически. Зятем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они теряют свою ценность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как любое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основанное до навыка и выполняемое в одних и тех же постоянных условиях двигательного действия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стимулирует дальнейшее развитие</w:t>
      </w:r>
      <w:r w:rsidR="008B4738">
        <w:rPr>
          <w:sz w:val="28"/>
          <w:szCs w:val="28"/>
        </w:rPr>
        <w:t xml:space="preserve"> координационных способностей. </w:t>
      </w:r>
    </w:p>
    <w:p w14:paraId="3D93477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Координационная способность – определение более емкое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чемловкость и рассматривается этот вопрос шире.</w:t>
      </w:r>
    </w:p>
    <w:p w14:paraId="5628E14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Ловкость – только часть координационных способностей.</w:t>
      </w:r>
    </w:p>
    <w:p w14:paraId="7957BDE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Координацией является одна из важных функций употребления движениями человека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именно: согласование разнообразных двигательных действий человека в одно целое или систему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соответственно поставленных двигательных задач.</w:t>
      </w:r>
    </w:p>
    <w:p w14:paraId="361D47F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Двигательное действие – это сложное структурное образование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элементом которого являются следующие части движения:</w:t>
      </w:r>
    </w:p>
    <w:p w14:paraId="1C5DE0A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интеллектуальная (когнитивная);</w:t>
      </w:r>
    </w:p>
    <w:p w14:paraId="588093C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чувствительная (сенсорная);</w:t>
      </w:r>
    </w:p>
    <w:p w14:paraId="57B11D3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- исполнительная (моторная).</w:t>
      </w:r>
    </w:p>
    <w:p w14:paraId="40BAB97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Между этими элементами существуют многообразные связи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еще более усложняют анализ координационных способностей. Существует много типов координационных способностей: </w:t>
      </w:r>
    </w:p>
    <w:p w14:paraId="566A1F6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 тип. Реагирующая способность (слуховая и зрительная)</w:t>
      </w:r>
    </w:p>
    <w:p w14:paraId="4043F1C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Способность к реагированию совершенствуется методом упражнений в самых разнообразных движениях. Наиболее эффективным в этом возрасте является повторное реагирование на внезапно появляющиеся сигналы или на </w:t>
      </w:r>
      <w:r w:rsidRPr="00063907">
        <w:rPr>
          <w:sz w:val="28"/>
          <w:szCs w:val="28"/>
        </w:rPr>
        <w:lastRenderedPageBreak/>
        <w:t>изменение окружающей ситуации. Этот метод довольно скоро дает заметный положительный результат. Введение элемента соревнований и игровой метоп позволяет создать высокий эмоциональный фон и побуждает детей делать задания быстрее и точнее.</w:t>
      </w:r>
    </w:p>
    <w:p w14:paraId="099F826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Для воспитания способности к реагированию следует применять: </w:t>
      </w:r>
    </w:p>
    <w:p w14:paraId="475AE08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а) свободный бег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дополнительный заданиями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 внезапные остановки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возобновление и изменение передвижений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выполнение поворотов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преодоление препятствии (линий и невысоких предметов); </w:t>
      </w:r>
    </w:p>
    <w:p w14:paraId="04650BA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б) бег из усложненных стартовых положений (лежа на спине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 животе стоя спиной к направлению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стоя на одном или двух коленях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из приседа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седа</w:t>
      </w:r>
      <w:r w:rsidR="000517A9" w:rsidRPr="00063907">
        <w:rPr>
          <w:sz w:val="28"/>
          <w:szCs w:val="28"/>
        </w:rPr>
        <w:t>(сидя)</w:t>
      </w:r>
      <w:r w:rsidRPr="00063907">
        <w:rPr>
          <w:sz w:val="28"/>
          <w:szCs w:val="28"/>
        </w:rPr>
        <w:t xml:space="preserve"> и тому подобное);</w:t>
      </w:r>
    </w:p>
    <w:p w14:paraId="337C4F9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в) интенсивность движения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ее изменения: ходьба обычная – бег быстрый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медленный – бег ускоренный; </w:t>
      </w:r>
    </w:p>
    <w:p w14:paraId="4305685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г) упражнения с короткой и длинной скалкой (вбегать и выбегать).</w:t>
      </w:r>
    </w:p>
    <w:p w14:paraId="41806BF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 выполнении всех перечисленных выше упражнений постепенно усложняются условия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которых выполняется задание. Оно выражается в увеличении скорости реагирования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требовании реагировать на неожиданные различные громкости неожиданных сигналов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увеличении сложности выполнения движений и повышения требований к точности. </w:t>
      </w:r>
    </w:p>
    <w:p w14:paraId="76BB539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 тип. Способность к равновесию.</w:t>
      </w:r>
    </w:p>
    <w:p w14:paraId="0B83F9F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Она может быть статической и динамической. В этом отношении полезны 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связанные с вращением в различных плоскостях головы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конечностей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туловища. К ним относятся повороты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кувырки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перевороты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повороты или комбинации упражнений.</w:t>
      </w:r>
    </w:p>
    <w:p w14:paraId="611A493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Фактором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который влияет на устойчивость равновесия в условиях опоры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относятся: положение общего центра тяжести по отношению к плоскости опоры; высота снаряда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служащего опорой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его устойчивость; скорость движения тела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его равномерность и другие.</w:t>
      </w:r>
    </w:p>
    <w:p w14:paraId="487852F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Для совершенствования способности к статическому равновесию необходимо использовать следующие методические приемы: удлинение времени </w:t>
      </w:r>
      <w:r w:rsidRPr="00063907">
        <w:rPr>
          <w:sz w:val="28"/>
          <w:szCs w:val="28"/>
        </w:rPr>
        <w:lastRenderedPageBreak/>
        <w:t>сохранения позы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временное исключение зрительного самоконтроля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уменьшение площади опоры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включение предварительных и сопутствующих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введение противодействий.</w:t>
      </w:r>
    </w:p>
    <w:p w14:paraId="4B13DB92" w14:textId="77777777" w:rsidR="004A3357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Основой совершенствования способности к динамическому равновесию является адаптация к различным внешним условиям. К важным средствам воспитания динамического равновесия относится подвижные спортивные игры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которых резко меняется направление движения. </w:t>
      </w:r>
    </w:p>
    <w:p w14:paraId="53DB43F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 тип. Дифференцированная способность.</w:t>
      </w:r>
    </w:p>
    <w:p w14:paraId="1DCAF8A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 воспитании способности дифференцировать различные параметры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следует использовать такие методические приемы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включение зрительного анализатора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задание на точность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"сближаемые" и "контрастные" задания.</w:t>
      </w:r>
    </w:p>
    <w:p w14:paraId="0EB0FE2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 воспитании точности движений используется метод "контрастных" заданий. Прыжки на максимальную длину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равную половине максимального результата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броски с ближних дистанций и дальних и тому подобно. Указанные приемы намного эффективнее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многократное повторение.</w:t>
      </w:r>
    </w:p>
    <w:p w14:paraId="3713B4F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процессе развития у детей пространственной точности метательных движений при изменении веса снаряда важно использовать вариативную методику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не стабильную.</w:t>
      </w:r>
    </w:p>
    <w:p w14:paraId="0A12B03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Сущность вариативного метода заключается в постоянном чередовании снарядов разного веса при метании на одно и тоже расстояние. Разница во времени вариативной и стабильной методик проявляется уже на первом занятии.</w:t>
      </w:r>
    </w:p>
    <w:p w14:paraId="09FFF0B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Воспитание у детей способности точно реагировать величины силовых усилий содействуют 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имеющие предметно обозначенную цель и количественно оцениваемый результат.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метание малого мяча в цель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броски мяча в корзину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вращение на одной ноге в заданной плоскости (начерченный на полу круг с разметкой) и так далее.</w:t>
      </w:r>
    </w:p>
    <w:p w14:paraId="3AC1C30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Использование этого метода позволяет повысить активность и интерес детей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достичь более полного осмысления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обстановки применения изучаемых действий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добиваться более быстрого образования координационных связей во взаимных движениях.</w:t>
      </w:r>
    </w:p>
    <w:p w14:paraId="36634EF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При воспитании дифференцировки временных интервалов используют звуковые сигналы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выступают как источники срочной информации. Добиваясь точного согласования действий со звуками и сигналами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воспитатель обучает детей выполнять упражнения в определенном темпе.</w:t>
      </w:r>
    </w:p>
    <w:p w14:paraId="1AD828E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ознакомления детей с основными временными понятиями в обучении выполнять движения в медленном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среднем и быстром темпе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формирование длительности темпа выполнения упражнений рекомендуется применять следующие задания:</w:t>
      </w:r>
    </w:p>
    <w:p w14:paraId="71A5E5F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Коллективный подсчет от одного до десяти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под звуки метронома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установленного на частоту 60 и 120 ударов в минуту. </w:t>
      </w:r>
    </w:p>
    <w:p w14:paraId="0474B3A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Выполнение общеразвивающих упражнений в медленном и быстром темпе (наклон на один счет и затем на четыре счета и тому подобное).</w:t>
      </w:r>
    </w:p>
    <w:p w14:paraId="0C1C4BF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Ходьба на месте в медленном темпе с постепенным переходом на быстрый (по 8 шагов в каждом темпе).</w:t>
      </w:r>
    </w:p>
    <w:p w14:paraId="349AC46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Прыжки на месте на одной и двух ногах (8 прыжков – быстро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8 –медленно) и другие.</w:t>
      </w:r>
    </w:p>
    <w:p w14:paraId="306C96E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 тип. Ритмическая способность.</w:t>
      </w:r>
    </w:p>
    <w:p w14:paraId="50E6EC3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Средствами развития ритмической способности являются физические 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выполняемых в различных временных и пространственных соотношениях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танцы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танцевальные шаги.</w:t>
      </w:r>
    </w:p>
    <w:p w14:paraId="46001BC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создания представления о ритме можно применять музыку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счет и другие звуки (хлопки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удары в бубен и другие)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они могут предшествовать и сопутствовать выполняемым движениям.</w:t>
      </w:r>
    </w:p>
    <w:p w14:paraId="0D372E9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Наиболее рациональное формирование ритмической способности проходит при попеременном выполнении упражнений под музыку и без музыкального сопровождения (метод ритмической активности).</w:t>
      </w:r>
    </w:p>
    <w:p w14:paraId="1903034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Большое значение имеют 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дети выполняют сообща или держась за руки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 их движения четко согласуются с музыкой.</w:t>
      </w:r>
    </w:p>
    <w:p w14:paraId="23A1FCB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В содержании занятий необходимо включать ритмическую ходьбу</w:t>
      </w:r>
      <w:r w:rsidR="0090138E" w:rsidRPr="00063907">
        <w:rPr>
          <w:sz w:val="28"/>
          <w:szCs w:val="28"/>
        </w:rPr>
        <w:t>,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фигурное</w:t>
      </w:r>
      <w:r w:rsidR="00574B46" w:rsidRP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мар</w:t>
      </w:r>
      <w:r w:rsidR="009C5354">
        <w:rPr>
          <w:sz w:val="28"/>
          <w:szCs w:val="28"/>
        </w:rPr>
        <w:t>ши</w:t>
      </w:r>
      <w:r w:rsidRPr="00063907">
        <w:rPr>
          <w:sz w:val="28"/>
          <w:szCs w:val="28"/>
        </w:rPr>
        <w:t>р</w:t>
      </w:r>
      <w:r w:rsidR="009C5354">
        <w:rPr>
          <w:sz w:val="28"/>
          <w:szCs w:val="28"/>
        </w:rPr>
        <w:t>о</w:t>
      </w:r>
      <w:r w:rsidRPr="00063907">
        <w:rPr>
          <w:sz w:val="28"/>
          <w:szCs w:val="28"/>
        </w:rPr>
        <w:t>вание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несложные перестроения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марш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вальс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народные мелодии и другие движения.</w:t>
      </w:r>
    </w:p>
    <w:p w14:paraId="186888E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5 тип. Способность к переключению</w:t>
      </w:r>
    </w:p>
    <w:p w14:paraId="7D58643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– проектирование оптимальной программы действий: контроль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корректировка и перестройка двигательной реакции в соответствии ситуации.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единоборство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борьба и спортивные игры.</w:t>
      </w:r>
    </w:p>
    <w:p w14:paraId="4308DC6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процессе управления в движении необходимо использование различных видов коррекционных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ловкость является проявлением конвекционных способностей в быстрых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точных и относительно сложных движениях.</w:t>
      </w:r>
    </w:p>
    <w:p w14:paraId="45FC609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Двигательные координационные способности называются способности к согласованию определенных двигательных действий и операций в единое целое с учетом поставленной цели.</w:t>
      </w:r>
    </w:p>
    <w:p w14:paraId="7E116BE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Отсюда следует сделать вывод по координационным способностям. </w:t>
      </w:r>
    </w:p>
    <w:p w14:paraId="7D652C7E" w14:textId="77777777" w:rsidR="00AA69BD" w:rsidRPr="00063907" w:rsidRDefault="00AA69BD" w:rsidP="004A335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Коррекционные способности – это один из ведущих факторов эффективной двигательной деятельности. </w:t>
      </w:r>
    </w:p>
    <w:p w14:paraId="2D68EB2A" w14:textId="77777777" w:rsidR="00AA69BD" w:rsidRPr="00063907" w:rsidRDefault="00AA69BD" w:rsidP="00450CC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Коррекционная способность более широкое понятие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ловкость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ивключает его в себя.</w:t>
      </w:r>
    </w:p>
    <w:p w14:paraId="2D127AC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В управлении движениями действиями координационные способности занимают промежуточное положение между координационными способностями (физические качества) и двигательными навыками и умениями.</w:t>
      </w:r>
    </w:p>
    <w:p w14:paraId="38FE14C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6706F10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1.</w:t>
      </w:r>
      <w:r w:rsidR="008B4738">
        <w:rPr>
          <w:b/>
          <w:bCs/>
          <w:sz w:val="28"/>
          <w:szCs w:val="28"/>
        </w:rPr>
        <w:t>6</w:t>
      </w:r>
      <w:r w:rsidRPr="00063907">
        <w:rPr>
          <w:b/>
          <w:bCs/>
          <w:sz w:val="28"/>
          <w:szCs w:val="28"/>
        </w:rPr>
        <w:t xml:space="preserve"> Особенности возрастных периодов для развития координационных способностей</w:t>
      </w:r>
    </w:p>
    <w:p w14:paraId="22617EF3" w14:textId="77777777" w:rsidR="004A3357" w:rsidRPr="00063907" w:rsidRDefault="004A3357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114FE45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Возрастные периоды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наиболее благоприятны для педагогического воздействия с целью интенсивного развития двигательных функций у подростков и юношей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получили название </w:t>
      </w:r>
      <w:r w:rsidR="007537F1" w:rsidRPr="00063907">
        <w:rPr>
          <w:sz w:val="28"/>
          <w:szCs w:val="28"/>
        </w:rPr>
        <w:t>сенситивных</w:t>
      </w:r>
      <w:r w:rsidRPr="00063907">
        <w:rPr>
          <w:sz w:val="28"/>
          <w:szCs w:val="28"/>
        </w:rPr>
        <w:t xml:space="preserve"> или чувствительных. Для оптимизации процесса развития точности выполнения </w:t>
      </w:r>
      <w:r w:rsidRPr="00063907">
        <w:rPr>
          <w:sz w:val="28"/>
          <w:szCs w:val="28"/>
        </w:rPr>
        <w:lastRenderedPageBreak/>
        <w:t xml:space="preserve">технических приемов в школьном возрасте важно учитывать </w:t>
      </w:r>
      <w:r w:rsidR="007537F1" w:rsidRPr="00063907">
        <w:rPr>
          <w:sz w:val="28"/>
          <w:szCs w:val="28"/>
        </w:rPr>
        <w:t>сенситивные</w:t>
      </w:r>
      <w:r w:rsidRPr="00063907">
        <w:rPr>
          <w:sz w:val="28"/>
          <w:szCs w:val="28"/>
        </w:rPr>
        <w:t>периоды отличающиеся повышенной чувствительностью к развитию этого качества.</w:t>
      </w:r>
    </w:p>
    <w:p w14:paraId="40F833C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Особенности возрастных возможностей эффективного овладения разными движениями находятся в прямой зависимости от деятельности двигательного анализатора. Изучением характера развития его на детях школьного возраста занимались В.П</w:t>
      </w:r>
      <w:r w:rsidR="007537F1" w:rsidRPr="00063907">
        <w:rPr>
          <w:sz w:val="28"/>
          <w:szCs w:val="28"/>
        </w:rPr>
        <w:t>.</w:t>
      </w:r>
      <w:r w:rsidRPr="00063907">
        <w:rPr>
          <w:sz w:val="28"/>
          <w:szCs w:val="28"/>
        </w:rPr>
        <w:t xml:space="preserve"> Филин (1974)</w:t>
      </w:r>
      <w:r w:rsidR="0090138E" w:rsidRPr="00063907">
        <w:rPr>
          <w:sz w:val="28"/>
          <w:szCs w:val="28"/>
        </w:rPr>
        <w:t>,</w:t>
      </w:r>
      <w:r w:rsidR="007537F1" w:rsidRPr="00063907">
        <w:rPr>
          <w:sz w:val="28"/>
          <w:szCs w:val="28"/>
        </w:rPr>
        <w:t>Ж.</w:t>
      </w:r>
      <w:r w:rsidRPr="00063907">
        <w:rPr>
          <w:sz w:val="28"/>
          <w:szCs w:val="28"/>
        </w:rPr>
        <w:t>К. Холодков (2000). Их материалы позволили установить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двигательный анализатор особенно интенсивно формируется с 7 до 14 лет. Дальнейшая способность к улучшению движений осуществляется за счет совершенствования сложной координации и развития физических качеств.</w:t>
      </w:r>
    </w:p>
    <w:p w14:paraId="0CE62B8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применения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рациональной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методики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обучения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необходимо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знать закономерности возрастного развития главнейших систем организма.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Изменения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происходящие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строении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функциональном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состоянии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организма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юных спортсменов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обусловлены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только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воздействием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систематических</w:t>
      </w:r>
      <w:r w:rsidR="00574B46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занятий физическими упражнениями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но и возрастными особенностями.</w:t>
      </w:r>
    </w:p>
    <w:p w14:paraId="7520F7F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Подростковый возраст приходится на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12-16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лет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(мальчики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13-16 лет; девочки 12-15 лет). Границы этого возрастного периода нельзя считать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строго установленными</w:t>
      </w:r>
      <w:r w:rsidR="0090138E" w:rsidRPr="00063907">
        <w:rPr>
          <w:sz w:val="28"/>
          <w:szCs w:val="28"/>
        </w:rPr>
        <w:t>,</w:t>
      </w:r>
      <w:r w:rsidR="00403674">
        <w:rPr>
          <w:sz w:val="28"/>
          <w:szCs w:val="28"/>
        </w:rPr>
        <w:t xml:space="preserve">  </w:t>
      </w:r>
      <w:r w:rsidRPr="00063907">
        <w:rPr>
          <w:sz w:val="28"/>
          <w:szCs w:val="28"/>
        </w:rPr>
        <w:t>поскольку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начало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завершение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полового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созревания</w:t>
      </w:r>
      <w:r w:rsidR="0090138E" w:rsidRPr="00063907">
        <w:rPr>
          <w:sz w:val="28"/>
          <w:szCs w:val="28"/>
        </w:rPr>
        <w:t>,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 зависимости от ряда факторов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могут сдвигаться в сторону более старшегоили младшего возраста. Кроме того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было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установлено</w:t>
      </w:r>
      <w:r w:rsidR="0090138E" w:rsidRPr="00063907">
        <w:rPr>
          <w:sz w:val="28"/>
          <w:szCs w:val="28"/>
        </w:rPr>
        <w:t>,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уровню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полового созревания 13-летние мальчики соответствуют не 12-</w:t>
      </w:r>
      <w:r w:rsidR="0090138E" w:rsidRPr="00063907">
        <w:rPr>
          <w:sz w:val="28"/>
          <w:szCs w:val="28"/>
        </w:rPr>
        <w:t>,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11-летним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девочкам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ибо у последних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начало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полового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созревания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относится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предшествующему периоду развития (второе детство)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тогда как у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мальчиков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процесс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полового созревания только начинается в это время</w:t>
      </w:r>
      <w:r w:rsidR="0090138E" w:rsidRPr="00063907">
        <w:rPr>
          <w:sz w:val="28"/>
          <w:szCs w:val="28"/>
        </w:rPr>
        <w:t>.</w:t>
      </w:r>
    </w:p>
    <w:p w14:paraId="0CD6A13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Рост и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развитие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скелета.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среднем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школьном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возрасте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происходит ускорение роста и развития в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связи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половым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созреванием. Увеличиваются половые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различия.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Продолжается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окостенение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скелета.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14-16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годам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 позвоночнике появляются новые точки окостенения. Верхние и нижние поверхности тел позвонков окостеневают в 15-16 лет. В этом же возрасте происходит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срастание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нижних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отрезков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грудины.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К10-13 годам завершается </w:t>
      </w:r>
      <w:r w:rsidRPr="00063907">
        <w:rPr>
          <w:sz w:val="28"/>
          <w:szCs w:val="28"/>
        </w:rPr>
        <w:lastRenderedPageBreak/>
        <w:t>окостенение запястья. Окончание развития</w:t>
      </w:r>
      <w:r w:rsidR="00403674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скелета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рук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 подростка женского пола на 2 года раньше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чемуподросткамужскогопола. Окостенение </w:t>
      </w:r>
      <w:proofErr w:type="spellStart"/>
      <w:r w:rsidRPr="00063907">
        <w:rPr>
          <w:sz w:val="28"/>
          <w:szCs w:val="28"/>
        </w:rPr>
        <w:t>сесамовидных</w:t>
      </w:r>
      <w:proofErr w:type="spellEnd"/>
      <w:r w:rsidRPr="00063907">
        <w:rPr>
          <w:sz w:val="28"/>
          <w:szCs w:val="28"/>
        </w:rPr>
        <w:t xml:space="preserve"> костей обычно начинается с 13-14 лет. С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13-14лет преобладает развитие лицевого скелета во всех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направлениях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складываются характерные черты физиономии. С 12 лет и до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взрослого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состояния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ежегодный прирост лицевого черепа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составляет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2-3мм.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15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годам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базилярная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часть затылочной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кости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сливается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основной.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12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лет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окружность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черепа увеличивается ежегодно на 4 мм.</w:t>
      </w:r>
    </w:p>
    <w:p w14:paraId="20F3A20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период полового созревания отмечается наибольший прирост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головы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 девочек к 13-14 годам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у мальчиков к 13-15 годам. К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12-13годам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грудная клетка имеет все особенности взрослой</w:t>
      </w:r>
      <w:r w:rsidR="0090138E" w:rsidRPr="00063907">
        <w:rPr>
          <w:sz w:val="28"/>
          <w:szCs w:val="28"/>
        </w:rPr>
        <w:t>,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но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отмечается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меньшими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размерами. Темпы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нарастания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груди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меньше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темпа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роста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тела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327D8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длину. Отношение окружности груди к весу тела постоянно и равномерно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уменьшается.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Вес</w:t>
      </w:r>
      <w:r w:rsidR="00E77C0B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тела нарастает с возрастом быстрее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окружность груди.</w:t>
      </w:r>
    </w:p>
    <w:p w14:paraId="3D9AF73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Рост и развитие нервной системы. К 15 годам вес головного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спинного мозга почти достигает веса взрослого человека. Продолжается рост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пирамидных клеток. Мозговой конец двигательного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анализатора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достигает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почти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полного развития.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Ввиду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совершенствования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торможения улучшается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контроль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над эмоциями. Продолжительность сна уменьшается до 9 часов. Время активного внимания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отсутствии утомления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возрастаетдо30 минут. На 1см.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отодвигается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ближайшая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точка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ясного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виденья</w:t>
      </w:r>
      <w:r w:rsidR="0090138E" w:rsidRPr="00063907">
        <w:rPr>
          <w:sz w:val="28"/>
          <w:szCs w:val="28"/>
        </w:rPr>
        <w:t>,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2 диоптрии уменьшается аккомодация глаза. Острота слуха наивысшая с 14до19 лет.</w:t>
      </w:r>
    </w:p>
    <w:p w14:paraId="7D0A3C83" w14:textId="61EE47EE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Развитие двигательного аппарата. В 12-15 лет происходит усиленный рост мышц и образование массивных волокон. Вес мышц по отношению к весу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тела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 подростка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15лет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составляет</w:t>
      </w:r>
      <w:r w:rsidR="00324AA8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32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6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%.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13-15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годам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становая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сила увеличиваетсяумальчиковна60%</w:t>
      </w:r>
      <w:r w:rsidR="0090138E" w:rsidRPr="00063907">
        <w:rPr>
          <w:sz w:val="28"/>
          <w:szCs w:val="28"/>
        </w:rPr>
        <w:t>,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девочек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70%.</w:t>
      </w:r>
      <w:r w:rsidR="0039336C">
        <w:rPr>
          <w:sz w:val="28"/>
          <w:szCs w:val="28"/>
        </w:rPr>
        <w:t xml:space="preserve"> </w:t>
      </w:r>
      <w:proofErr w:type="gramStart"/>
      <w:r w:rsidRPr="00063907">
        <w:rPr>
          <w:sz w:val="28"/>
          <w:szCs w:val="28"/>
        </w:rPr>
        <w:t>Мускулатуру</w:t>
      </w:r>
      <w:proofErr w:type="gramEnd"/>
      <w:r w:rsidRPr="00063907">
        <w:rPr>
          <w:sz w:val="28"/>
          <w:szCs w:val="28"/>
        </w:rPr>
        <w:t xml:space="preserve"> необходимо развивать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равномерно</w:t>
      </w:r>
      <w:r w:rsidR="0090138E" w:rsidRPr="00063907">
        <w:rPr>
          <w:sz w:val="28"/>
          <w:szCs w:val="28"/>
        </w:rPr>
        <w:t>,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как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чрезмерное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развитие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одной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из мышечных групп задерживает рост костей в длину.</w:t>
      </w:r>
    </w:p>
    <w:p w14:paraId="0CC0576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Упражнения типа подскоков и прыжков способствуют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удлинению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трубчатых костей. Сгибатели и разгибатели мышц рук развиваются в основном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lastRenderedPageBreak/>
        <w:t>одновременно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разгибатели ног и туловища – быстрее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 сгибатели. Сила мышц правой и левой сторон туловища и конечностей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имеет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большое значение для формирования осанки.</w:t>
      </w:r>
    </w:p>
    <w:p w14:paraId="49E55D16" w14:textId="7078886F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Более высокие показатели физического развития у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подростков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юношей спортсменов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объясняются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тем</w:t>
      </w:r>
      <w:r w:rsidR="0090138E" w:rsidRPr="00063907">
        <w:rPr>
          <w:sz w:val="28"/>
          <w:szCs w:val="28"/>
        </w:rPr>
        <w:t>,</w:t>
      </w:r>
      <w:r w:rsidR="00962A3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систематическая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мышечная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деятельность стимулирует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процессы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обмена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веществ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организме.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восстановительном периоде после значительных энергетических затрат</w:t>
      </w:r>
      <w:r w:rsidR="0090138E" w:rsidRPr="00063907">
        <w:rPr>
          <w:sz w:val="28"/>
          <w:szCs w:val="28"/>
        </w:rPr>
        <w:t>,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связанных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спортивной нагрузкой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тканях откладывается больше веществ</w:t>
      </w:r>
      <w:r w:rsidR="0090138E" w:rsidRPr="00063907">
        <w:rPr>
          <w:sz w:val="28"/>
          <w:szCs w:val="28"/>
        </w:rPr>
        <w:t>,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чем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их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было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начала работы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 есть происходит так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называемая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суперкомпенсация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энергетических затрат.</w:t>
      </w:r>
    </w:p>
    <w:p w14:paraId="7F30F2F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Изменение крови и системы кровообращения. К 14-15 годам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состав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крови приближается и взрослому. Количество эритроцитов и лейкоцитов такое же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каку взрослых. Количество нейтрофилов доходит до 60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5%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лимфоцитов – 28%.</w:t>
      </w:r>
    </w:p>
    <w:p w14:paraId="13E54BF1" w14:textId="23EE26C5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Вес сердца в 14-15 лет доходит у мальчиков до 183 грамм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девочек до 184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 грамм. Следовательно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периоде полового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созревания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он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больше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 девочек. К 13-14 годам объем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сердца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подростка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достигает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половины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объема сердца взрослого. Частота пульса в покое с 12 до 15 лет уменьшается на</w:t>
      </w:r>
      <w:r w:rsidR="00812C13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4-5 ударов в 1 минуту. Систолический объем возрастает с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33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41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5см3</w:t>
      </w:r>
      <w:r w:rsidR="0090138E" w:rsidRPr="00063907">
        <w:rPr>
          <w:sz w:val="28"/>
          <w:szCs w:val="28"/>
        </w:rPr>
        <w:t>,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 минутный объем – с 2740 см3 до 3250 см3.</w:t>
      </w:r>
    </w:p>
    <w:p w14:paraId="5E9F132C" w14:textId="0D8A78C1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15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годам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среднее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систолическое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давление–</w:t>
      </w:r>
      <w:proofErr w:type="gramStart"/>
      <w:r w:rsidRPr="00063907">
        <w:rPr>
          <w:sz w:val="28"/>
          <w:szCs w:val="28"/>
        </w:rPr>
        <w:t>117мм.рт.ст.</w:t>
      </w:r>
      <w:proofErr w:type="gramEnd"/>
      <w:r w:rsidR="0090138E" w:rsidRPr="00063907">
        <w:rPr>
          <w:sz w:val="28"/>
          <w:szCs w:val="28"/>
        </w:rPr>
        <w:t>,</w:t>
      </w:r>
      <w:r w:rsidR="0098536D">
        <w:rPr>
          <w:sz w:val="28"/>
          <w:szCs w:val="28"/>
        </w:rPr>
        <w:t xml:space="preserve"> </w:t>
      </w:r>
      <w:proofErr w:type="spellStart"/>
      <w:r w:rsidRPr="00063907">
        <w:rPr>
          <w:sz w:val="28"/>
          <w:szCs w:val="28"/>
        </w:rPr>
        <w:t>адиастолическое</w:t>
      </w:r>
      <w:proofErr w:type="spellEnd"/>
      <w:r w:rsidRPr="00063907">
        <w:rPr>
          <w:sz w:val="28"/>
          <w:szCs w:val="28"/>
        </w:rPr>
        <w:t xml:space="preserve"> – 73 </w:t>
      </w:r>
      <w:proofErr w:type="spellStart"/>
      <w:r w:rsidRPr="00063907">
        <w:rPr>
          <w:sz w:val="28"/>
          <w:szCs w:val="28"/>
        </w:rPr>
        <w:t>мм.рт.ст</w:t>
      </w:r>
      <w:proofErr w:type="spellEnd"/>
      <w:r w:rsidRPr="00063907">
        <w:rPr>
          <w:sz w:val="28"/>
          <w:szCs w:val="28"/>
        </w:rPr>
        <w:t>.</w:t>
      </w:r>
    </w:p>
    <w:p w14:paraId="17AF68C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Электрокардиограмма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подростка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близка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взрослому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типу.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как кровеносные сосуды развиваются медленнее сердца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относительно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сужены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 сравнению с емкостью сердца</w:t>
      </w:r>
      <w:r w:rsidR="0090138E" w:rsidRPr="00063907">
        <w:rPr>
          <w:sz w:val="28"/>
          <w:szCs w:val="28"/>
        </w:rPr>
        <w:t>,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то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физической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работе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легко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повышается кровяное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давление</w:t>
      </w:r>
      <w:r w:rsidR="0090138E" w:rsidRPr="00063907">
        <w:rPr>
          <w:sz w:val="28"/>
          <w:szCs w:val="28"/>
        </w:rPr>
        <w:t>,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вследствие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повышения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возбудимости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симпатической системы значительно учащается сердцебиение 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наблюдается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аритмия.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Поэтому физические упражнения нужно ограничивать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особенно при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статическом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усилии;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стоянии в течение 15-20 минут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здорового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подростка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иногда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нарушается кровообращение.</w:t>
      </w:r>
    </w:p>
    <w:p w14:paraId="3F53ACC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Под влиянием систематической тренировки</w:t>
      </w:r>
      <w:r w:rsidR="0098536D">
        <w:rPr>
          <w:sz w:val="28"/>
          <w:szCs w:val="28"/>
        </w:rPr>
        <w:t xml:space="preserve">  </w:t>
      </w:r>
      <w:r w:rsidRPr="00063907">
        <w:rPr>
          <w:sz w:val="28"/>
          <w:szCs w:val="28"/>
        </w:rPr>
        <w:t>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юных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спортсменов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частота пульса становится несколько реже.</w:t>
      </w:r>
    </w:p>
    <w:p w14:paraId="08182C4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процессе выполнения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мышечной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работы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объем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веществ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подростков увеличивается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большей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степени</w:t>
      </w:r>
      <w:r w:rsidR="0090138E" w:rsidRPr="00063907">
        <w:rPr>
          <w:sz w:val="28"/>
          <w:szCs w:val="28"/>
        </w:rPr>
        <w:t>,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чем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взрослых.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При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этом</w:t>
      </w:r>
      <w:r w:rsidR="0090138E" w:rsidRPr="00063907">
        <w:rPr>
          <w:sz w:val="28"/>
          <w:szCs w:val="28"/>
        </w:rPr>
        <w:t>,</w:t>
      </w:r>
      <w:r w:rsidR="0098536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усиление кровообращения относительно больше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чем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взрослых</w:t>
      </w:r>
      <w:r w:rsidR="0090138E" w:rsidRPr="00063907">
        <w:rPr>
          <w:sz w:val="28"/>
          <w:szCs w:val="28"/>
        </w:rPr>
        <w:t>,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увеличение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минутного объема крови достигается в основном за счет учащения сердцебиений.</w:t>
      </w:r>
    </w:p>
    <w:p w14:paraId="22668AE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 планировании занятий с подростками необходимо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учитывать</w:t>
      </w:r>
      <w:r w:rsidR="0090138E" w:rsidRPr="00063907">
        <w:rPr>
          <w:sz w:val="28"/>
          <w:szCs w:val="28"/>
        </w:rPr>
        <w:t>,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их аэробные возможности ограничены даже по сравнению с более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младшими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детьми. Поэтому развитие общей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выносливости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затруднено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центр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тяжести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занятий должен быть перенесен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развитие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скоростно-силовых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качеств</w:t>
      </w:r>
      <w:r w:rsidR="0090138E" w:rsidRPr="00063907">
        <w:rPr>
          <w:sz w:val="28"/>
          <w:szCs w:val="28"/>
        </w:rPr>
        <w:t>,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а</w:t>
      </w:r>
      <w:r w:rsidR="00293AC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также ловкости.</w:t>
      </w:r>
    </w:p>
    <w:p w14:paraId="52EBE98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Работоспособность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зонах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большой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умеренной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мощностей</w:t>
      </w:r>
      <w:r w:rsidR="0090138E" w:rsidRPr="00063907">
        <w:rPr>
          <w:sz w:val="28"/>
          <w:szCs w:val="28"/>
        </w:rPr>
        <w:t>,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где энергообеспечение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зависит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от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своевременной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доставки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кислорода</w:t>
      </w:r>
      <w:r w:rsidR="0090138E" w:rsidRPr="00063907">
        <w:rPr>
          <w:sz w:val="28"/>
          <w:szCs w:val="28"/>
        </w:rPr>
        <w:t>,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также увеличивается. Это связано в первую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очередь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уменьшением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координации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 деятельности вегетативных функций при мышечной работе.</w:t>
      </w:r>
    </w:p>
    <w:p w14:paraId="3F6BCF6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Изменения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происходящие в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морфофункциональном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статусе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организма</w:t>
      </w:r>
      <w:r w:rsidR="0090138E" w:rsidRPr="00063907">
        <w:rPr>
          <w:sz w:val="28"/>
          <w:szCs w:val="28"/>
        </w:rPr>
        <w:t>,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 прежде всего увеличение массы тела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сказывается и на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процессах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обеспечения организма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энергией</w:t>
      </w:r>
      <w:r w:rsidR="0090138E" w:rsidRPr="00063907">
        <w:rPr>
          <w:sz w:val="28"/>
          <w:szCs w:val="28"/>
        </w:rPr>
        <w:t>,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приводит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заметному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возрастанию</w:t>
      </w:r>
      <w:r w:rsidR="002A0BB1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суточных потребностей в пище. Под влиянием систематической тренировки у юных спортсменов уменьшаются затраты энергии организма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связанные с выполнением стандартной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нагрузки</w:t>
      </w:r>
      <w:r w:rsidR="0090138E" w:rsidRPr="00063907">
        <w:rPr>
          <w:sz w:val="28"/>
          <w:szCs w:val="28"/>
        </w:rPr>
        <w:t>,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 них в меньшей степени возрастает потребление тканям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кислорода</w:t>
      </w:r>
      <w:r w:rsidR="0090138E" w:rsidRPr="00063907">
        <w:rPr>
          <w:sz w:val="28"/>
          <w:szCs w:val="28"/>
        </w:rPr>
        <w:t>,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чем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</w:t>
      </w:r>
      <w:r w:rsidR="00F74AAA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их сверстников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 занимающихся спортом (при такой же нагрузке).</w:t>
      </w:r>
    </w:p>
    <w:p w14:paraId="260105C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Следует учесть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после максимальных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напряжений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обменные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процессы протекают у юных спортсменов гораздо менее экономно и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сопровождаются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очень значительным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усилением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кровообращения.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Это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объясняется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тем</w:t>
      </w:r>
      <w:r w:rsidR="0090138E" w:rsidRPr="00063907">
        <w:rPr>
          <w:sz w:val="28"/>
          <w:szCs w:val="28"/>
        </w:rPr>
        <w:t>,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что</w:t>
      </w:r>
      <w:r w:rsidR="00D63517" w:rsidRPr="00D6351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они способны переносить нагрузку большей интенсивности.</w:t>
      </w:r>
    </w:p>
    <w:p w14:paraId="1046745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СФП с целью совершенствования координационных возможностей спортсменов применительно к конкретным соревновательным упражнениям используются такие специализированные приемы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отягощение движений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lastRenderedPageBreak/>
        <w:t>выполнение соревновательного упражнения в оптимально утомленном состоянии (Верхошанский Ю.В.).</w:t>
      </w:r>
    </w:p>
    <w:p w14:paraId="79E9DC0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Во время игры в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баскетбол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(в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силу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ее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повышенной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эмоциональности) возможны очень значительные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сдвиги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функциональном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состоянии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организма юных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игроков</w:t>
      </w:r>
      <w:r w:rsidR="0090138E" w:rsidRPr="00063907">
        <w:rPr>
          <w:sz w:val="28"/>
          <w:szCs w:val="28"/>
        </w:rPr>
        <w:t>,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невосстанавливающиеся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длительное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время.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Поэтому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при определении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нагрузки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баскетболе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необходимо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учитывать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только функциональное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состояние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организма</w:t>
      </w:r>
      <w:r w:rsidR="0090138E" w:rsidRPr="00063907">
        <w:rPr>
          <w:sz w:val="28"/>
          <w:szCs w:val="28"/>
        </w:rPr>
        <w:t>,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но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степень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эмоционального воздействия.</w:t>
      </w:r>
    </w:p>
    <w:p w14:paraId="1BAC1CF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пособии для специалистов ведущих занятия в группах различного уровня подготовленности составленном Ю.И. Портных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Б.Е. Лосиным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Л.С. Кит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Н.В. </w:t>
      </w:r>
      <w:proofErr w:type="spellStart"/>
      <w:r w:rsidRPr="00063907">
        <w:rPr>
          <w:sz w:val="28"/>
          <w:szCs w:val="28"/>
        </w:rPr>
        <w:t>Лутковой</w:t>
      </w:r>
      <w:proofErr w:type="spellEnd"/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Л.Н. Мининой игры для совершенствования ведения мяча в основном направлены на развитие ручной ловкости и совершенствования сочетания ведения с другими техническими приёмами.</w:t>
      </w:r>
    </w:p>
    <w:p w14:paraId="34E010C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Е.Р. Яхонтов в пособии для физической подготовки баскетболистов в разделе ловкость делает четкое разделение упражнений на развитие ручной и телесной ловкости.</w:t>
      </w:r>
    </w:p>
    <w:p w14:paraId="12EFEB4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Развитие ловкости можно проводить и с баскетбольным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словам З. Кожевниковой в пособии для тренировки ловкости и быстроты баскетболиста. Все изложенные в пособии средства не связывают развитие телесной ловкости с ведением мяча.</w:t>
      </w:r>
    </w:p>
    <w:p w14:paraId="19229003" w14:textId="77777777" w:rsidR="00AA69BD" w:rsidRPr="00063907" w:rsidRDefault="007537F1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Д.</w:t>
      </w:r>
      <w:r w:rsidR="00AA69BD" w:rsidRPr="00063907">
        <w:rPr>
          <w:sz w:val="28"/>
          <w:szCs w:val="28"/>
        </w:rPr>
        <w:t>И</w:t>
      </w:r>
      <w:r w:rsidRPr="00063907">
        <w:rPr>
          <w:sz w:val="28"/>
          <w:szCs w:val="28"/>
        </w:rPr>
        <w:t>.</w:t>
      </w:r>
      <w:r w:rsidR="003D728F" w:rsidRPr="003D728F">
        <w:rPr>
          <w:sz w:val="28"/>
          <w:szCs w:val="28"/>
        </w:rPr>
        <w:t xml:space="preserve"> </w:t>
      </w:r>
      <w:r w:rsidR="00AA69BD" w:rsidRPr="00063907">
        <w:rPr>
          <w:sz w:val="28"/>
          <w:szCs w:val="28"/>
        </w:rPr>
        <w:t xml:space="preserve">Нестеровский так же указывает средства для развития ведения </w:t>
      </w:r>
      <w:proofErr w:type="gramStart"/>
      <w:r w:rsidR="00AA69BD" w:rsidRPr="00063907">
        <w:rPr>
          <w:sz w:val="28"/>
          <w:szCs w:val="28"/>
        </w:rPr>
        <w:t>мяча</w:t>
      </w:r>
      <w:proofErr w:type="gramEnd"/>
      <w:r w:rsidR="00AA69BD" w:rsidRPr="00063907">
        <w:rPr>
          <w:sz w:val="28"/>
          <w:szCs w:val="28"/>
        </w:rPr>
        <w:t xml:space="preserve"> среди которых в большинстве упражнения непосредственно с ведением мяча что объясняется использованием этих средств в этапе начального </w:t>
      </w:r>
      <w:proofErr w:type="gramStart"/>
      <w:r w:rsidR="00AA69BD" w:rsidRPr="00063907">
        <w:rPr>
          <w:sz w:val="28"/>
          <w:szCs w:val="28"/>
        </w:rPr>
        <w:t>разучивания</w:t>
      </w:r>
      <w:proofErr w:type="gramEnd"/>
      <w:r w:rsidR="00AA69BD" w:rsidRPr="00063907">
        <w:rPr>
          <w:sz w:val="28"/>
          <w:szCs w:val="28"/>
        </w:rPr>
        <w:t xml:space="preserve"> где важно овладеть основой правильного выполнения ведения.</w:t>
      </w:r>
    </w:p>
    <w:p w14:paraId="5DFB8EE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Индивидуальные упражнения для ведения мяча описанные Е.Р. Яхонтовым и Л.С. Китом так же направлены на развитие ручной ловкости посредством различных способов ведения: на месте в движении в специальных исходных положениях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</w:t>
      </w:r>
      <w:proofErr w:type="gramStart"/>
      <w:r w:rsidRPr="00063907">
        <w:rPr>
          <w:sz w:val="28"/>
          <w:szCs w:val="28"/>
        </w:rPr>
        <w:t>так же</w:t>
      </w:r>
      <w:proofErr w:type="gramEnd"/>
      <w:r w:rsidRPr="00063907">
        <w:rPr>
          <w:sz w:val="28"/>
          <w:szCs w:val="28"/>
        </w:rPr>
        <w:t xml:space="preserve"> жонглирования мячом.</w:t>
      </w:r>
    </w:p>
    <w:p w14:paraId="16A6A05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Резюмируя изученные нами методики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средства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упражнения и способы их выполнения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можно </w:t>
      </w:r>
      <w:r w:rsidR="007537F1" w:rsidRPr="00063907">
        <w:rPr>
          <w:sz w:val="28"/>
          <w:szCs w:val="28"/>
        </w:rPr>
        <w:t>отметить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у большинства авторов совершенствование </w:t>
      </w:r>
      <w:r w:rsidRPr="00063907">
        <w:rPr>
          <w:sz w:val="28"/>
          <w:szCs w:val="28"/>
        </w:rPr>
        <w:lastRenderedPageBreak/>
        <w:t>ведения мяча предполагает преимущественно развитие ручной ловкости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авторы не указывают на влияние телесной ловкости на эффективность выполнения ведения.</w:t>
      </w:r>
    </w:p>
    <w:p w14:paraId="1161203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Подводя итоги можно отметить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развитие телесной ловкости вместе с развитиемспециальной ловкости в тренировке на совершенствование ведения мяча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может повысить эффективность использования ведения мяча в игре юными баскетболистами.</w:t>
      </w:r>
    </w:p>
    <w:p w14:paraId="561CA65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Гипотеза исследования: Предполагалось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что разработанный комплекс упражнений для развития ведения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включающий упражнения на развитие телесной ловкости в совокупности с упражнениями на ручную ловкость поможет повысить эффективность использования ведения мяча в соревновательной деятельности баскетболистов 13-14 лет.</w:t>
      </w:r>
    </w:p>
    <w:p w14:paraId="2425DD01" w14:textId="77777777" w:rsidR="00AA69BD" w:rsidRPr="00063907" w:rsidRDefault="007537F1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AA69BD" w:rsidRPr="00063907">
        <w:rPr>
          <w:b/>
          <w:bCs/>
          <w:sz w:val="28"/>
          <w:szCs w:val="28"/>
        </w:rPr>
        <w:lastRenderedPageBreak/>
        <w:t>Глава 2. Цель</w:t>
      </w:r>
      <w:r w:rsidR="0090138E" w:rsidRPr="00063907">
        <w:rPr>
          <w:b/>
          <w:bCs/>
          <w:sz w:val="28"/>
          <w:szCs w:val="28"/>
        </w:rPr>
        <w:t>,</w:t>
      </w:r>
      <w:r w:rsidR="00AA69BD" w:rsidRPr="00063907">
        <w:rPr>
          <w:b/>
          <w:bCs/>
          <w:sz w:val="28"/>
          <w:szCs w:val="28"/>
        </w:rPr>
        <w:t xml:space="preserve"> задачи</w:t>
      </w:r>
      <w:r w:rsidR="0090138E" w:rsidRPr="00063907">
        <w:rPr>
          <w:b/>
          <w:bCs/>
          <w:sz w:val="28"/>
          <w:szCs w:val="28"/>
        </w:rPr>
        <w:t>,</w:t>
      </w:r>
      <w:r w:rsidR="00AA69BD" w:rsidRPr="00063907">
        <w:rPr>
          <w:b/>
          <w:bCs/>
          <w:sz w:val="28"/>
          <w:szCs w:val="28"/>
        </w:rPr>
        <w:t xml:space="preserve"> методы и организация исследования</w:t>
      </w:r>
    </w:p>
    <w:p w14:paraId="5B9C25D6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10645E9C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2.1 Цели и задачи исследования</w:t>
      </w:r>
    </w:p>
    <w:p w14:paraId="758E2E4E" w14:textId="77777777" w:rsidR="007537F1" w:rsidRPr="00063907" w:rsidRDefault="007537F1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6A9369E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Цель исследования: получение нового знания в теории подготовки юных баскетболистов в разделе техника ведения мяча.</w:t>
      </w:r>
    </w:p>
    <w:p w14:paraId="3452E7F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Задачи исследования:</w:t>
      </w:r>
    </w:p>
    <w:p w14:paraId="6B9A8E4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Проанализировать различные литературные источники по выявленной проблеме.</w:t>
      </w:r>
    </w:p>
    <w:p w14:paraId="2352256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2. Выявить количество ошибок совершаемых при ведении мяча в соревновательной деятельности юными баскетболистами. </w:t>
      </w:r>
    </w:p>
    <w:p w14:paraId="2172670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Определить исходный уровень телесной ловкости баскетболистов 13-14 лет.</w:t>
      </w:r>
    </w:p>
    <w:p w14:paraId="3CE7DD6C" w14:textId="77777777" w:rsidR="00AA69BD" w:rsidRPr="00063907" w:rsidRDefault="00AA69BD" w:rsidP="00450CCA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Модифицировать и экспериментально обосновать комплекс упражнений направленный на развитии телесной ловкости для повышения эффективности ведения мяча.</w:t>
      </w:r>
    </w:p>
    <w:p w14:paraId="26265C9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28B9E278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2.2 Методы исследования</w:t>
      </w:r>
    </w:p>
    <w:p w14:paraId="7E31ED7B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5C708A5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реализации поставленных задач были использованы следующие методы:</w:t>
      </w:r>
    </w:p>
    <w:p w14:paraId="6478BCDE" w14:textId="77777777" w:rsidR="00AA69BD" w:rsidRPr="00063907" w:rsidRDefault="00AA69BD" w:rsidP="00450CCA">
      <w:pPr>
        <w:numPr>
          <w:ilvl w:val="0"/>
          <w:numId w:val="4"/>
        </w:numPr>
        <w:tabs>
          <w:tab w:val="clear" w:pos="720"/>
          <w:tab w:val="left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Анализ литературных источников по имеющейся проблеме который позволил нам выявить недостатки в существующей теории подготовки юных баскетболистов в разделе техники ведения мяча. </w:t>
      </w:r>
    </w:p>
    <w:p w14:paraId="06F27B8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процессе работы было проанализировано 28 источников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среди них одно пособие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переведённое с английского языка и один Интернет портал. Так же среди изученных материалов четыре выпущены после 2000 года.</w:t>
      </w:r>
    </w:p>
    <w:p w14:paraId="1F7891B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Педагогическое наблюдение и протоколирование</w:t>
      </w:r>
    </w:p>
    <w:p w14:paraId="6F7B573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Педагогическое наблюдение обязательно включает в себя индивидуальный метод организации учебно-воспитательной работы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один или несколько методов </w:t>
      </w:r>
      <w:r w:rsidRPr="00063907">
        <w:rPr>
          <w:sz w:val="28"/>
          <w:szCs w:val="28"/>
        </w:rPr>
        <w:lastRenderedPageBreak/>
        <w:t xml:space="preserve">сбора текущей информации (обязательно педагогический анализ и оценку) и иногда—метод математической обработки. Этим методом предшествуют методы получения ретроспективной информации. </w:t>
      </w:r>
    </w:p>
    <w:p w14:paraId="69CD161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Педагогическое наблюдение представляет собой планомерный анализ и оценку индивидуального метода организации учебно-воспитательного процесса без вмешательства исследователя в ходе этого процесса. Оно отличается от бытового наблюдения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во-первых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планомерностью и конкретностью объекта наблюдения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во-вторых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наличием специфических приемов регистрации наблюдаемых явлений и фактов (специальных протоколов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условных обозначений при записях и пр.) 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в-третьих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последующей проверкой результатов наблюдения. </w:t>
      </w:r>
    </w:p>
    <w:p w14:paraId="7BD4829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К достоинствам наблюдения по сравнению с некоторыми другими методами исследования можно отнести следующее: </w:t>
      </w:r>
    </w:p>
    <w:p w14:paraId="22A28A5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1) только наблюдение предоставляет возможность судить о многих деталях «живого» педагогического процесса в их динамике; </w:t>
      </w:r>
    </w:p>
    <w:p w14:paraId="50A2CB8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2) оно позволяет фиксировать педагогические события непосредственно в момент их протекания; </w:t>
      </w:r>
    </w:p>
    <w:p w14:paraId="1067E22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3) наблюдением можно успешно пользоваться для оценки отдаленных последствий физического воспитания; </w:t>
      </w:r>
    </w:p>
    <w:p w14:paraId="7C5BA44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4) в результате наблюдения исследователь получает фактические сведения о событиях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не мнения других лиц об этих событиях (как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анкетировании); </w:t>
      </w:r>
    </w:p>
    <w:p w14:paraId="62BABEF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5) наблюдающий независим от умения исследуемых оценивать свои действия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высказывать свое мнение (по сравнению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например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 всеми видами опроса).</w:t>
      </w:r>
    </w:p>
    <w:p w14:paraId="313BFA6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Протоколирование включало в себя подсчет количество ошибок совершаемых игроками во время соревнований (приложение).</w:t>
      </w:r>
    </w:p>
    <w:p w14:paraId="6501BC2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Спортивно педагогическое тестирование</w:t>
      </w:r>
    </w:p>
    <w:p w14:paraId="0E9CC8C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Контрольные испытания проводятся с помощью контрольные упражнений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или тестов. Определенная система использования контрольных упражнений называется тестированием. </w:t>
      </w:r>
    </w:p>
    <w:p w14:paraId="2FCEC67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Контрольные упражнения — это стандартизированные по содержанию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форме и условиям выполнения двигательные действия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применяемые с целью определения физического состояния занимающихся на данный период обучения. Контрольные упражнения могут применяться и как обычные физические упражнения. </w:t>
      </w:r>
    </w:p>
    <w:p w14:paraId="2A9FC29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Контрольные испытания помогают: выявить уровень развития отдельных двигательных качеств; оценить степень технической и тактической подготовленности; сравнить подготовленность как отдельных занимающихся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целых групп; провести наиболее оптимальный отбор спортсменов для занятий тем или иным видом спорта и для участия в соревновании"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вести в значительной степени объективный контроль за тренировками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 отдельных спортсменов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целых групп; выявлять преимущества и недостатки применяемых средств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методов обучения и форм организации занятий; составлять наиболее обоснованные индивидуальные и групповые планы занятий. </w:t>
      </w:r>
    </w:p>
    <w:p w14:paraId="4DF8865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Педагогический эксперимент</w:t>
      </w:r>
    </w:p>
    <w:p w14:paraId="524600D5" w14:textId="7F03EC85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Педагогический эксперимент проводился с 1</w:t>
      </w:r>
      <w:r w:rsidR="00800D1F" w:rsidRPr="00800D1F">
        <w:rPr>
          <w:sz w:val="28"/>
          <w:szCs w:val="28"/>
        </w:rPr>
        <w:t>6</w:t>
      </w:r>
      <w:r w:rsidRPr="00063907">
        <w:rPr>
          <w:sz w:val="28"/>
          <w:szCs w:val="28"/>
        </w:rPr>
        <w:t>.01.20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 xml:space="preserve"> по 2</w:t>
      </w:r>
      <w:r w:rsidR="00800D1F" w:rsidRPr="00800D1F">
        <w:rPr>
          <w:sz w:val="28"/>
          <w:szCs w:val="28"/>
        </w:rPr>
        <w:t>6</w:t>
      </w:r>
      <w:r w:rsidRPr="00063907">
        <w:rPr>
          <w:sz w:val="28"/>
          <w:szCs w:val="28"/>
        </w:rPr>
        <w:t>.05.20</w:t>
      </w:r>
      <w:r w:rsidR="0039336C">
        <w:rPr>
          <w:sz w:val="28"/>
          <w:szCs w:val="28"/>
        </w:rPr>
        <w:t>25</w:t>
      </w:r>
      <w:r w:rsidR="0090138E" w:rsidRPr="00063907">
        <w:rPr>
          <w:sz w:val="28"/>
          <w:szCs w:val="28"/>
        </w:rPr>
        <w:t>,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в нем приняли участие 16 баскетболиста </w:t>
      </w:r>
      <w:proofErr w:type="spellStart"/>
      <w:r w:rsidR="00EC29EE" w:rsidRPr="00063907">
        <w:rPr>
          <w:sz w:val="28"/>
          <w:szCs w:val="28"/>
        </w:rPr>
        <w:t>Избербашской</w:t>
      </w:r>
      <w:proofErr w:type="spellEnd"/>
      <w:r w:rsidR="00EC29EE" w:rsidRPr="00063907">
        <w:rPr>
          <w:sz w:val="28"/>
          <w:szCs w:val="28"/>
        </w:rPr>
        <w:t xml:space="preserve"> средней</w:t>
      </w:r>
      <w:r w:rsidRPr="00063907">
        <w:rPr>
          <w:sz w:val="28"/>
          <w:szCs w:val="28"/>
        </w:rPr>
        <w:t xml:space="preserve"> школы</w:t>
      </w:r>
      <w:r w:rsidR="00EC29EE" w:rsidRPr="00063907">
        <w:rPr>
          <w:sz w:val="28"/>
          <w:szCs w:val="28"/>
        </w:rPr>
        <w:t xml:space="preserve"> №1</w:t>
      </w:r>
      <w:r w:rsidRPr="00063907">
        <w:rPr>
          <w:sz w:val="28"/>
          <w:szCs w:val="28"/>
        </w:rPr>
        <w:t xml:space="preserve"> в возрасте от 13 до 14 лет.</w:t>
      </w:r>
    </w:p>
    <w:p w14:paraId="629ACDA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Процесс учебно-тренировочных занятий проходил в соответствии с программой спортивной подготовки рекомендованной для </w:t>
      </w:r>
      <w:proofErr w:type="spellStart"/>
      <w:r w:rsidRPr="00063907">
        <w:rPr>
          <w:sz w:val="28"/>
          <w:szCs w:val="28"/>
        </w:rPr>
        <w:t>сдюсшор</w:t>
      </w:r>
      <w:proofErr w:type="spellEnd"/>
      <w:r w:rsidRPr="00063907">
        <w:rPr>
          <w:sz w:val="28"/>
          <w:szCs w:val="28"/>
        </w:rPr>
        <w:t xml:space="preserve"> Федеральным агентством по физической культуре и спорту (20</w:t>
      </w:r>
      <w:r w:rsidR="00EC29EE" w:rsidRPr="00063907">
        <w:rPr>
          <w:sz w:val="28"/>
          <w:szCs w:val="28"/>
        </w:rPr>
        <w:t>12</w:t>
      </w:r>
      <w:r w:rsidRPr="00063907">
        <w:rPr>
          <w:sz w:val="28"/>
          <w:szCs w:val="28"/>
        </w:rPr>
        <w:t xml:space="preserve">). Вучебно-тренировочных занятий использовался разработанный нами комплекс упражнений направленный на повышение уровня развития телесной ловкости. Упражнения входят в состав как специальной физической </w:t>
      </w:r>
      <w:proofErr w:type="gramStart"/>
      <w:r w:rsidRPr="00063907">
        <w:rPr>
          <w:sz w:val="28"/>
          <w:szCs w:val="28"/>
        </w:rPr>
        <w:t>подготовки</w:t>
      </w:r>
      <w:proofErr w:type="gramEnd"/>
      <w:r w:rsidRPr="00063907">
        <w:rPr>
          <w:sz w:val="28"/>
          <w:szCs w:val="28"/>
        </w:rPr>
        <w:t xml:space="preserve"> так и в состав технической подготовки.</w:t>
      </w:r>
    </w:p>
    <w:p w14:paraId="67D1986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Методы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используемые в тренировочных занятиях это повторный и метод сопряженного воздействия.</w:t>
      </w:r>
    </w:p>
    <w:p w14:paraId="6ED07B7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 xml:space="preserve">5. Статистическая обработка данных </w:t>
      </w:r>
    </w:p>
    <w:p w14:paraId="4F1E3C9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Метод статистической обработки данных позволил при помощи вычислений и анализа полученных данных в ходе применяемой методики для развития телесной ловкости для эффективного ведения мячаполучить результаты исследования и выявить потенциальные возможности юных баскетболистов.</w:t>
      </w:r>
    </w:p>
    <w:p w14:paraId="5607EA3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Статистические данные становятся более доступными для читателя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приобретают ту форму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которая позволяет сравнивать ее с результатами других исследований 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самое важное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практически использовать.</w:t>
      </w:r>
    </w:p>
    <w:p w14:paraId="08B0122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65B5060F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2.3 Организация и ход исследования</w:t>
      </w:r>
    </w:p>
    <w:p w14:paraId="6CB64783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27E2532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 исследовании приняли участие 16 баскетболист</w:t>
      </w:r>
      <w:r w:rsidR="0097594F" w:rsidRPr="00063907">
        <w:rPr>
          <w:sz w:val="28"/>
          <w:szCs w:val="28"/>
        </w:rPr>
        <w:t>ов</w:t>
      </w:r>
      <w:r w:rsidR="00511510">
        <w:rPr>
          <w:sz w:val="28"/>
          <w:szCs w:val="28"/>
        </w:rPr>
        <w:t xml:space="preserve"> </w:t>
      </w:r>
      <w:proofErr w:type="spellStart"/>
      <w:r w:rsidR="00EC29EE" w:rsidRPr="00063907">
        <w:rPr>
          <w:sz w:val="28"/>
          <w:szCs w:val="28"/>
        </w:rPr>
        <w:t>Избербашской</w:t>
      </w:r>
      <w:proofErr w:type="spellEnd"/>
      <w:r w:rsidR="00EC29EE" w:rsidRPr="00063907">
        <w:rPr>
          <w:sz w:val="28"/>
          <w:szCs w:val="28"/>
        </w:rPr>
        <w:t xml:space="preserve"> средней </w:t>
      </w:r>
      <w:r w:rsidRPr="00063907">
        <w:rPr>
          <w:sz w:val="28"/>
          <w:szCs w:val="28"/>
        </w:rPr>
        <w:t>школы</w:t>
      </w:r>
      <w:r w:rsidR="00EC29EE" w:rsidRPr="00063907">
        <w:rPr>
          <w:sz w:val="28"/>
          <w:szCs w:val="28"/>
        </w:rPr>
        <w:t xml:space="preserve"> №1</w:t>
      </w:r>
      <w:r w:rsidRPr="00063907">
        <w:rPr>
          <w:sz w:val="28"/>
          <w:szCs w:val="28"/>
        </w:rPr>
        <w:t xml:space="preserve"> в возрасте от 13 до 14 лет. Для определения исходного уровня развития телесной ловкости юных баскетболистов использовались следующие тесты:</w:t>
      </w:r>
    </w:p>
    <w:p w14:paraId="309D65B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Тест: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Челночный бег с </w:t>
      </w:r>
      <w:proofErr w:type="spellStart"/>
      <w:r w:rsidRPr="00063907">
        <w:rPr>
          <w:sz w:val="28"/>
          <w:szCs w:val="28"/>
        </w:rPr>
        <w:t>обеганием</w:t>
      </w:r>
      <w:proofErr w:type="spellEnd"/>
      <w:r w:rsidRPr="00063907">
        <w:rPr>
          <w:sz w:val="28"/>
          <w:szCs w:val="28"/>
        </w:rPr>
        <w:t xml:space="preserve"> стоек.</w:t>
      </w:r>
    </w:p>
    <w:p w14:paraId="2154408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 Тест: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Иллинойский тест на маневренность (по Е.Р. Яхонтову).</w:t>
      </w:r>
    </w:p>
    <w:p w14:paraId="383C381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 Тест: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Бег спиной вперед с </w:t>
      </w:r>
      <w:proofErr w:type="spellStart"/>
      <w:r w:rsidRPr="00063907">
        <w:rPr>
          <w:sz w:val="28"/>
          <w:szCs w:val="28"/>
        </w:rPr>
        <w:t>обеганием</w:t>
      </w:r>
      <w:proofErr w:type="spellEnd"/>
      <w:r w:rsidRPr="00063907">
        <w:rPr>
          <w:sz w:val="28"/>
          <w:szCs w:val="28"/>
        </w:rPr>
        <w:t xml:space="preserve"> стоек поворотом подбором мяча и рывком под противоположное кольцо.</w:t>
      </w:r>
    </w:p>
    <w:p w14:paraId="7941656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Челночный бег</w:t>
      </w:r>
    </w:p>
    <w:p w14:paraId="5CDD364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Бег от лицевой линии до линии штрафного броска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изменение направления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обратно до лицевой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изменение направления бег до центральной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до линии штрафного броска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до противоположной линии штрафного броска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до центральной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до лицевой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бег до дольней линии штрафного броска – финиш.</w:t>
      </w:r>
    </w:p>
    <w:p w14:paraId="2D79263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 всей дистанции установлены стойки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необходимо обегать поочередно слева и справа. Количество стоек – 4.</w:t>
      </w:r>
    </w:p>
    <w:p w14:paraId="1BBC5B6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Оценка. Время берется по секундомеру с момента стартовой команды и до перехода через линию финиша.</w:t>
      </w:r>
    </w:p>
    <w:p w14:paraId="240A900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Примечания. Обязательное условие-касание линий рукой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только после этого изменение направления движения.</w:t>
      </w:r>
    </w:p>
    <w:p w14:paraId="4445073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Иллинойский тест (по Е.Р. Яхонтову)</w:t>
      </w:r>
    </w:p>
    <w:p w14:paraId="273256D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На десятиметровом отрезке расставляются четыре препятствия (пластиковые конусы) на равном расстоянии друг от друга. Первый конус – в двух метрах от старта. Игрок лежит на груди за линией старта.</w:t>
      </w:r>
    </w:p>
    <w:p w14:paraId="513A671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По сигналу игрок вскакивает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выполняет рывок вперед к дальнему препятствию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змейкой обегает препятствия в одну и другую сторону и выполняет финишный рывок к линии старта.</w:t>
      </w:r>
    </w:p>
    <w:p w14:paraId="489200A0" w14:textId="77777777" w:rsidR="00AA69BD" w:rsidRPr="00063907" w:rsidRDefault="009366F4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Бег спиной вперед с </w:t>
      </w:r>
      <w:proofErr w:type="gramStart"/>
      <w:r w:rsidRPr="00063907">
        <w:rPr>
          <w:sz w:val="28"/>
          <w:szCs w:val="28"/>
        </w:rPr>
        <w:t>о</w:t>
      </w:r>
      <w:r w:rsidR="0090138E" w:rsidRPr="00063907">
        <w:rPr>
          <w:sz w:val="28"/>
          <w:szCs w:val="28"/>
        </w:rPr>
        <w:t>б</w:t>
      </w:r>
      <w:ins w:id="0" w:author="админ" w:date="2013-06-27T14:04:00Z">
        <w:r w:rsidR="009C5354">
          <w:rPr>
            <w:sz w:val="28"/>
            <w:szCs w:val="28"/>
          </w:rPr>
          <w:t xml:space="preserve"> </w:t>
        </w:r>
      </w:ins>
      <w:r w:rsidRPr="00063907">
        <w:rPr>
          <w:sz w:val="28"/>
          <w:szCs w:val="28"/>
        </w:rPr>
        <w:t>б</w:t>
      </w:r>
      <w:r w:rsidR="00AA69BD" w:rsidRPr="00063907">
        <w:rPr>
          <w:sz w:val="28"/>
          <w:szCs w:val="28"/>
        </w:rPr>
        <w:t>еганием</w:t>
      </w:r>
      <w:proofErr w:type="gramEnd"/>
      <w:r w:rsidR="00AA69BD" w:rsidRPr="00063907">
        <w:rPr>
          <w:sz w:val="28"/>
          <w:szCs w:val="28"/>
        </w:rPr>
        <w:t xml:space="preserve"> стоек поворотом и рывком</w:t>
      </w:r>
    </w:p>
    <w:p w14:paraId="242ECC1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Игрок с мячом располагается под кольцом спиной к центру площадки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команде делает рывок спиной вперед по диагонали обегает стойку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расположенную на углу линии штрафного броска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далее оббегает ещё одну стойку спиной вперед установленную на трех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очковой линии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следующий рывок спиной к центру площадки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центральном круге поворот на 180 градусов подбор мяча лежащего на центральной линии и финишный рывок под противоположное кольцо.</w:t>
      </w:r>
    </w:p>
    <w:p w14:paraId="3258A9FC" w14:textId="1AC49FBC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Были образованны две группы экспериментальная и контрольная по 12 человек в группе.В ходе педагогического </w:t>
      </w:r>
      <w:proofErr w:type="spellStart"/>
      <w:r w:rsidRPr="00063907">
        <w:rPr>
          <w:sz w:val="28"/>
          <w:szCs w:val="28"/>
        </w:rPr>
        <w:t>эксперимента</w:t>
      </w:r>
      <w:r w:rsidR="00CD7EF8">
        <w:rPr>
          <w:sz w:val="28"/>
          <w:szCs w:val="28"/>
        </w:rPr>
        <w:t>с</w:t>
      </w:r>
      <w:proofErr w:type="spellEnd"/>
      <w:r w:rsidR="00CD7EF8">
        <w:rPr>
          <w:sz w:val="28"/>
          <w:szCs w:val="28"/>
        </w:rPr>
        <w:t xml:space="preserve"> 1</w:t>
      </w:r>
      <w:r w:rsidR="00C43FBB" w:rsidRPr="00C43FBB">
        <w:rPr>
          <w:sz w:val="28"/>
          <w:szCs w:val="28"/>
        </w:rPr>
        <w:t>6</w:t>
      </w:r>
      <w:r w:rsidR="00CD7EF8">
        <w:rPr>
          <w:sz w:val="28"/>
          <w:szCs w:val="28"/>
        </w:rPr>
        <w:t>.01.20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 xml:space="preserve"> по 2</w:t>
      </w:r>
      <w:r w:rsidR="00C43FBB" w:rsidRPr="00C43FBB">
        <w:rPr>
          <w:sz w:val="28"/>
          <w:szCs w:val="28"/>
        </w:rPr>
        <w:t>6</w:t>
      </w:r>
      <w:r w:rsidRPr="00063907">
        <w:rPr>
          <w:sz w:val="28"/>
          <w:szCs w:val="28"/>
        </w:rPr>
        <w:t>.05.20</w:t>
      </w:r>
      <w:r w:rsidR="0039336C">
        <w:rPr>
          <w:sz w:val="28"/>
          <w:szCs w:val="28"/>
        </w:rPr>
        <w:t>25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всего было проведено 46 учебно-тренировочных занятий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контрольная группа проводила тренировочные занятия без каких либо изменений и в соответствии с программой спортивной подготовки рекомендованной для </w:t>
      </w:r>
      <w:proofErr w:type="spellStart"/>
      <w:r w:rsidRPr="00063907">
        <w:rPr>
          <w:sz w:val="28"/>
          <w:szCs w:val="28"/>
        </w:rPr>
        <w:t>сдюсшор</w:t>
      </w:r>
      <w:proofErr w:type="spellEnd"/>
      <w:r w:rsidRPr="00063907">
        <w:rPr>
          <w:sz w:val="28"/>
          <w:szCs w:val="28"/>
        </w:rPr>
        <w:t xml:space="preserve"> Федеральным агентством по физической культуре и спорту (2009). Экспер</w:t>
      </w:r>
      <w:r w:rsidR="009366F4" w:rsidRPr="00063907">
        <w:rPr>
          <w:sz w:val="28"/>
          <w:szCs w:val="28"/>
        </w:rPr>
        <w:t>и</w:t>
      </w:r>
      <w:r w:rsidRPr="00063907">
        <w:rPr>
          <w:sz w:val="28"/>
          <w:szCs w:val="28"/>
        </w:rPr>
        <w:t>мент</w:t>
      </w:r>
      <w:r w:rsidR="009366F4" w:rsidRPr="00063907">
        <w:rPr>
          <w:sz w:val="28"/>
          <w:szCs w:val="28"/>
        </w:rPr>
        <w:t>а</w:t>
      </w:r>
      <w:r w:rsidRPr="00063907">
        <w:rPr>
          <w:sz w:val="28"/>
          <w:szCs w:val="28"/>
        </w:rPr>
        <w:t>льная группа проводила тренировочные занятия в том же спортивном зале.Для занятий не использовался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какой либо специальный инвентарь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 использовались так же тренажеры и специальная экипировка. Единственным отличием в тренировочном процессе явилось использование упражнений для развития специальной ловкости баскетболистов при тренировке ведения мяча. Если в контрольной группе использовались упражнения для развития ручной ловкости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то в экспериментальной группе </w:t>
      </w:r>
      <w:r w:rsidRPr="00063907">
        <w:rPr>
          <w:sz w:val="28"/>
          <w:szCs w:val="28"/>
        </w:rPr>
        <w:lastRenderedPageBreak/>
        <w:t>упражнения состояли из двух разделов (упражнения на развитие ручной ловкости и упражнения на развитие телесной ловкости).</w:t>
      </w:r>
    </w:p>
    <w:p w14:paraId="0E7DE64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Практика работы тренеров показывает что хороший результат при разучивании и совершенствовании ведения достигается при временных затратах от 15 до 25 минут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этом средства для достижения результата должны использоваться на каждой тренировке.</w:t>
      </w:r>
    </w:p>
    <w:p w14:paraId="0EF8722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Сущность разработанной</w:t>
      </w:r>
      <w:r w:rsidR="00FB7E9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нами методики</w:t>
      </w:r>
      <w:r w:rsidR="00FB7E9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заключалась во внедрении специальных упражнений на телесную ловкость в систему тренировки ведения </w:t>
      </w:r>
      <w:proofErr w:type="gramStart"/>
      <w:r w:rsidRPr="00063907">
        <w:rPr>
          <w:sz w:val="28"/>
          <w:szCs w:val="28"/>
        </w:rPr>
        <w:t>мяча.Некоторые</w:t>
      </w:r>
      <w:proofErr w:type="gramEnd"/>
      <w:r w:rsidRPr="00063907">
        <w:rPr>
          <w:sz w:val="28"/>
          <w:szCs w:val="28"/>
        </w:rPr>
        <w:t xml:space="preserve"> упражнения раньше использовались для тренировки специальных физических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некоторые были разработаны нами для решения поставленной проблемы. </w:t>
      </w:r>
    </w:p>
    <w:p w14:paraId="6C3F669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Комплекс разработанных нами</w:t>
      </w:r>
      <w:r w:rsidR="00FB7E9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упражнений для экспериментальной группы на каждом тренировочном занятии занимал примерно</w:t>
      </w:r>
      <w:r w:rsidR="00FB7E95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одинаковое время и лежал в пределах от 15 до 25 минут. Стоит </w:t>
      </w:r>
      <w:proofErr w:type="gramStart"/>
      <w:r w:rsidRPr="00063907">
        <w:rPr>
          <w:sz w:val="28"/>
          <w:szCs w:val="28"/>
        </w:rPr>
        <w:t>отметить</w:t>
      </w:r>
      <w:proofErr w:type="gramEnd"/>
      <w:r w:rsidRPr="00063907">
        <w:rPr>
          <w:sz w:val="28"/>
          <w:szCs w:val="28"/>
        </w:rPr>
        <w:t xml:space="preserve"> что время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отведённое на тренировку ведения мяча </w:t>
      </w:r>
      <w:proofErr w:type="gramStart"/>
      <w:r w:rsidRPr="00063907">
        <w:rPr>
          <w:sz w:val="28"/>
          <w:szCs w:val="28"/>
        </w:rPr>
        <w:t>у контрольной группы</w:t>
      </w:r>
      <w:proofErr w:type="gramEnd"/>
      <w:r w:rsidRPr="00063907">
        <w:rPr>
          <w:sz w:val="28"/>
          <w:szCs w:val="28"/>
        </w:rPr>
        <w:t xml:space="preserve"> было такое же. В процессе тренировочных занятий решались двигательные задачи разной координационной сложности и обуславливающие успешность управления двигательными действиями</w:t>
      </w:r>
    </w:p>
    <w:p w14:paraId="5750237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применяемые </w:t>
      </w:r>
      <w:proofErr w:type="gramStart"/>
      <w:r w:rsidRPr="00063907">
        <w:rPr>
          <w:sz w:val="28"/>
          <w:szCs w:val="28"/>
        </w:rPr>
        <w:t>в методике</w:t>
      </w:r>
      <w:proofErr w:type="gramEnd"/>
      <w:r w:rsidRPr="00063907">
        <w:rPr>
          <w:sz w:val="28"/>
          <w:szCs w:val="28"/>
        </w:rPr>
        <w:t xml:space="preserve"> входили как в подготовительную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в основную часть занятия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применялись упражнения с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без мяча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индивидуально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 партнером.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Из инвентаря использовались: баскетбольные мячи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пластмассовые конусообразные стойки.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 тренировочном процессе не использовались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какие либо фото и видео материалы. </w:t>
      </w:r>
    </w:p>
    <w:p w14:paraId="386E9B3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вошедшие в разработанную нами методику:</w:t>
      </w:r>
    </w:p>
    <w:p w14:paraId="0645BC9E" w14:textId="77777777" w:rsidR="00AA69BD" w:rsidRPr="00063907" w:rsidRDefault="009C5354" w:rsidP="00450CCA">
      <w:pPr>
        <w:numPr>
          <w:ilvl w:val="0"/>
          <w:numId w:val="5"/>
        </w:numPr>
        <w:tabs>
          <w:tab w:val="clear" w:pos="9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</w:t>
      </w:r>
      <w:r w:rsidR="00AA69BD" w:rsidRPr="00063907">
        <w:rPr>
          <w:sz w:val="28"/>
          <w:szCs w:val="28"/>
        </w:rPr>
        <w:t>б</w:t>
      </w:r>
      <w:ins w:id="1" w:author="админ" w:date="2013-06-27T14:04:00Z">
        <w:r>
          <w:rPr>
            <w:sz w:val="28"/>
            <w:szCs w:val="28"/>
          </w:rPr>
          <w:t xml:space="preserve"> </w:t>
        </w:r>
      </w:ins>
      <w:r w:rsidR="00AA69BD" w:rsidRPr="00063907">
        <w:rPr>
          <w:sz w:val="28"/>
          <w:szCs w:val="28"/>
        </w:rPr>
        <w:t>бегание стоек змейкой спиной вперёд</w:t>
      </w:r>
    </w:p>
    <w:p w14:paraId="3C61A3E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Процедура выполнения: на дистанции от кольца до кольца по середине площадки расставлены пластиковые конусы на одинаковом расстоянии друг от друга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количество конусов – 8.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Исходное положение: игрок располагается под щитом спиной к центральному кругу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по команде оббегает все стойки спиной вперед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финиш на дальней линии штрафного броска. </w:t>
      </w:r>
    </w:p>
    <w:p w14:paraId="08D8EE9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 xml:space="preserve">Примечания: занимающийся может смотреть вперед через любое плечо. Запрещается передвижение приставными шагами. Первую стойку можно оббежать как с </w:t>
      </w:r>
      <w:proofErr w:type="gramStart"/>
      <w:r w:rsidRPr="00063907">
        <w:rPr>
          <w:sz w:val="28"/>
          <w:szCs w:val="28"/>
        </w:rPr>
        <w:t>левой</w:t>
      </w:r>
      <w:proofErr w:type="gramEnd"/>
      <w:r w:rsidRPr="00063907">
        <w:rPr>
          <w:sz w:val="28"/>
          <w:szCs w:val="28"/>
        </w:rPr>
        <w:t xml:space="preserve"> так и с правой стороны.</w:t>
      </w:r>
    </w:p>
    <w:p w14:paraId="054505E0" w14:textId="77777777" w:rsidR="00AA69BD" w:rsidRPr="00063907" w:rsidRDefault="009C5354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О</w:t>
      </w:r>
      <w:r w:rsidR="00AA69BD" w:rsidRPr="00063907">
        <w:rPr>
          <w:sz w:val="28"/>
          <w:szCs w:val="28"/>
        </w:rPr>
        <w:t>б</w:t>
      </w:r>
      <w:ins w:id="2" w:author="админ" w:date="2013-06-27T14:04:00Z">
        <w:r>
          <w:rPr>
            <w:sz w:val="28"/>
            <w:szCs w:val="28"/>
          </w:rPr>
          <w:t xml:space="preserve"> </w:t>
        </w:r>
      </w:ins>
      <w:r w:rsidR="00AA69BD" w:rsidRPr="00063907">
        <w:rPr>
          <w:sz w:val="28"/>
          <w:szCs w:val="28"/>
        </w:rPr>
        <w:t>бегание стоек с мячом в одной руке не касаясь мячомтела</w:t>
      </w:r>
    </w:p>
    <w:p w14:paraId="43FF03A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Процедура выполнения: на дистанции </w:t>
      </w:r>
      <w:proofErr w:type="gramStart"/>
      <w:r w:rsidRPr="00063907">
        <w:rPr>
          <w:sz w:val="28"/>
          <w:szCs w:val="28"/>
        </w:rPr>
        <w:t>из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под</w:t>
      </w:r>
      <w:proofErr w:type="gramEnd"/>
      <w:r w:rsidRPr="00063907">
        <w:rPr>
          <w:sz w:val="28"/>
          <w:szCs w:val="28"/>
        </w:rPr>
        <w:t xml:space="preserve"> кольца до центрального круга расставлены пластиковые конусы в количестве четырех штук на одинаковом расстоянии друг от друга. Исходное положение: занимающийся располагается под кольцом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правой или левой руке держит баскетбольный мяч снизу.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По команде он оббегает стойки не прислоняя мяч и </w:t>
      </w:r>
      <w:proofErr w:type="gramStart"/>
      <w:r w:rsidRPr="00063907">
        <w:rPr>
          <w:sz w:val="28"/>
          <w:szCs w:val="28"/>
        </w:rPr>
        <w:t>руку</w:t>
      </w:r>
      <w:proofErr w:type="gramEnd"/>
      <w:r w:rsidRPr="00063907">
        <w:rPr>
          <w:sz w:val="28"/>
          <w:szCs w:val="28"/>
        </w:rPr>
        <w:t xml:space="preserve"> его держащую к телу.</w:t>
      </w:r>
    </w:p>
    <w:p w14:paraId="293B9D4C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Примечания: нельзя держать мяч обеими руками. Упражнение повторяется правой и левой рукой.</w:t>
      </w:r>
    </w:p>
    <w:p w14:paraId="6F0E239B" w14:textId="77777777" w:rsidR="00AA69BD" w:rsidRPr="00063907" w:rsidRDefault="00AA69BD" w:rsidP="00450CCA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передвижение приставными шагами по линии штрафного броска (челночные передвижения) с ловлей мяча одной рукой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ударом в пол и оставлением мяча на полу.</w:t>
      </w:r>
    </w:p>
    <w:p w14:paraId="0C78D797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Процедура выполнения: тренер или партнёр располагается под кольцом с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занимающийся располагается на линии штрафного броска. Тренер или партнер отдают прямую передачу к краю линии штрафного броска. Игрок ловит мяч одной рукой сразу ударяет его в пол и ставит на пол на самый край линии штрафного броска.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Выполняет движение приставным шагом к противоположному краю линии штрафного броска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касается места пересечения с кругом и меняя направление выполняет движение приставными шагами обратно к лежащему мячу. Подбирает мяч одной рукой и отдает его партнеру под кольцо. Далее передача отдается в другую сторону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ловля и удар мяча выполняется так же одной рукой.</w:t>
      </w:r>
    </w:p>
    <w:p w14:paraId="12F36D1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Примечание: необходимо выполнять передвижения строго приставными шагами. Ловля мяча в обоих направлениях осуществляется только одной рукой.</w:t>
      </w:r>
    </w:p>
    <w:p w14:paraId="1FACA56F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Передвижение змейкой приставными шагами боком вперед</w:t>
      </w:r>
    </w:p>
    <w:p w14:paraId="3D534EE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Процедура выполнения: В зале располагаются 5 стоек на расстоянии 1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 метра друг от друга на одной линии. Исходное положение: зан</w:t>
      </w:r>
      <w:r w:rsidR="005D6679">
        <w:rPr>
          <w:sz w:val="28"/>
          <w:szCs w:val="28"/>
        </w:rPr>
        <w:t>и</w:t>
      </w:r>
      <w:r w:rsidRPr="00063907">
        <w:rPr>
          <w:sz w:val="28"/>
          <w:szCs w:val="28"/>
        </w:rPr>
        <w:t xml:space="preserve">мающийся располагается боком к направлению дистанции. По команде он огибает все </w:t>
      </w:r>
      <w:r w:rsidRPr="00063907">
        <w:rPr>
          <w:sz w:val="28"/>
          <w:szCs w:val="28"/>
        </w:rPr>
        <w:lastRenderedPageBreak/>
        <w:t>стойки приставными шагами и не выполняя поворот огибает стойки другим боком в обратном направлении.</w:t>
      </w:r>
    </w:p>
    <w:p w14:paraId="40066A2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Примечания: первую стойку необходимо оббежать спереди. Все передвижения и маневры выполняются в основной баскетбольной стойке.</w:t>
      </w:r>
    </w:p>
    <w:p w14:paraId="51242906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передвижение змейкой приставными шагами боком вперед с вращением мяча вокруг туловища</w:t>
      </w:r>
    </w:p>
    <w:p w14:paraId="73469B8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Процедура выполнения: В зале располагаются 5 стоек на расстоянии 1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5 метра друг от друга на одной линии. Исходное положение: занимающийся располагается боком к направлению дистанции и держит мяч перед собой. По команде он огибает все стойки приставными шагами и не выполняя поворот огибает стойки другим боком в обратном направлении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это м он выполняет вращения мяча вокруг туловища.</w:t>
      </w:r>
    </w:p>
    <w:p w14:paraId="76C872E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Примечания: первую стойку необходимо оббежать спереди. Все передвижения и маневры выполняются в основной баскетбольной стойке. Мяч вращать вокруг туловища необходимо в среднем темпе.</w:t>
      </w:r>
    </w:p>
    <w:p w14:paraId="02ED46C4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ловля мяча за спиной после навесной передачи с отскоком от стены </w:t>
      </w:r>
    </w:p>
    <w:p w14:paraId="63C072E4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Процедура выполнения: Исходное положение: баскетболистстоит в 3-4 метрах от стены или щита. Выполняется передача об щит или стену с учетом того что после отскока мяч должен быть пойман двумя руками за спиной.</w:t>
      </w:r>
    </w:p>
    <w:p w14:paraId="69047CA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Примечания: нельзя сильно сгибать туловище вперед при ловле мяча. </w:t>
      </w:r>
    </w:p>
    <w:p w14:paraId="6C30069C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на месте с ударами мяча правой рукой через левую сторону сзади</w:t>
      </w:r>
    </w:p>
    <w:p w14:paraId="097A81F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Исходное положение: основная стойка баскетболиста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мяч удерживается перед собой. Баскетболист ведет мяч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на месте совершая удар правой рукой со стороны левой ноги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сзади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между ног. После нескольких повторений ведущая мяч рука меняется.</w:t>
      </w:r>
    </w:p>
    <w:p w14:paraId="3BD98F5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Примечание: Мяч необходимо вести без зрительного контроля.</w:t>
      </w:r>
    </w:p>
    <w:p w14:paraId="245DD56D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мяча в движении без «простых» ударов мяча об пол (повторяющихся ударов одной рукой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переводом мяча перед собой)</w:t>
      </w:r>
    </w:p>
    <w:p w14:paraId="3ED18CF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Выполнение: Баскетболисты ведут мяч по площадки в произвольном направлении. Во время ведения запрещено ударять мяч одной рукой два раза подря</w:t>
      </w:r>
      <w:r w:rsidR="009366F4" w:rsidRPr="00063907">
        <w:rPr>
          <w:sz w:val="28"/>
          <w:szCs w:val="28"/>
        </w:rPr>
        <w:t>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 же переводить мяч перед собой.</w:t>
      </w:r>
    </w:p>
    <w:p w14:paraId="081AB050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ведение мяча одной рукой сзади между ног и сзади за спиной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 последующей сменой рук</w:t>
      </w:r>
    </w:p>
    <w:p w14:paraId="02EA9DD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Исходное положение: основная стойка баскетболиста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мяч перед собой. Удары мяча необходимо осуществлять сзади </w:t>
      </w:r>
      <w:proofErr w:type="gramStart"/>
      <w:r w:rsidRPr="00063907">
        <w:rPr>
          <w:sz w:val="28"/>
          <w:szCs w:val="28"/>
        </w:rPr>
        <w:t>между</w:t>
      </w:r>
      <w:proofErr w:type="gramEnd"/>
      <w:r w:rsidRPr="00063907">
        <w:rPr>
          <w:sz w:val="28"/>
          <w:szCs w:val="28"/>
        </w:rPr>
        <w:t xml:space="preserve"> но и сзади за спиной лишь одной рукой. После ряда повторений необходимо сменить руку.</w:t>
      </w:r>
    </w:p>
    <w:p w14:paraId="7DB6247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Примечание: ведение должно осуществляться без зрительного контроля.</w:t>
      </w:r>
    </w:p>
    <w:p w14:paraId="4FA1972A" w14:textId="77777777" w:rsidR="00AA69BD" w:rsidRPr="00063907" w:rsidRDefault="00AA69BD" w:rsidP="00450CC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ловля мяча между ног сзади после передачи самому себе за голову</w:t>
      </w:r>
      <w:r w:rsidR="0090138E" w:rsidRPr="00063907">
        <w:rPr>
          <w:sz w:val="28"/>
          <w:szCs w:val="28"/>
        </w:rPr>
        <w:t>.</w:t>
      </w:r>
    </w:p>
    <w:p w14:paraId="0530FE0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Выполнение: Исходное положение: Основная стойка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мяч перед собой. Выполняется подбрасывание мяча вверх и назад и необходимо поймать мяч наклонившись вперед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согнувшись и протянув обе руки назад между ног.</w:t>
      </w:r>
    </w:p>
    <w:p w14:paraId="438D146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Примечание: передачу может выполнять так же партнёр что затрудняет ловлю мяча.</w:t>
      </w:r>
    </w:p>
    <w:p w14:paraId="16538091" w14:textId="77777777" w:rsidR="00AA69BD" w:rsidRPr="00063907" w:rsidRDefault="0090138E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AA69BD" w:rsidRPr="00063907">
        <w:rPr>
          <w:b/>
          <w:bCs/>
          <w:sz w:val="28"/>
          <w:szCs w:val="28"/>
        </w:rPr>
        <w:lastRenderedPageBreak/>
        <w:t>Глава 3</w:t>
      </w:r>
      <w:r w:rsidRPr="00063907">
        <w:rPr>
          <w:b/>
          <w:bCs/>
          <w:sz w:val="28"/>
          <w:szCs w:val="28"/>
        </w:rPr>
        <w:t>.</w:t>
      </w:r>
      <w:r w:rsidR="00AA69BD" w:rsidRPr="00063907">
        <w:rPr>
          <w:b/>
          <w:bCs/>
          <w:sz w:val="28"/>
          <w:szCs w:val="28"/>
        </w:rPr>
        <w:t xml:space="preserve"> Результаты исследования и их обсуждение</w:t>
      </w:r>
    </w:p>
    <w:p w14:paraId="1C77FE6A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267E3C7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3.1 Определение количество ошибок совершаемых в обеих группах до эксперимента</w:t>
      </w:r>
    </w:p>
    <w:p w14:paraId="269A16C5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068565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определения количества ошибок проводилось педагогическое наблюдение. В нем принимали участие 16 юных баскетболистов 13-14 лет. В ходе наблюдения образовались две группы: экспериментальная (группа 1) и контрольная (группа 2)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определении которых не учитывались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какие либо данные и результаты.</w:t>
      </w:r>
    </w:p>
    <w:p w14:paraId="3DC5FC9C" w14:textId="00798733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Наблюдение проводилось с 1</w:t>
      </w:r>
      <w:r w:rsidR="00C43FBB" w:rsidRPr="00C43FBB">
        <w:rPr>
          <w:sz w:val="28"/>
          <w:szCs w:val="28"/>
        </w:rPr>
        <w:t>6</w:t>
      </w:r>
      <w:r w:rsidRPr="00063907">
        <w:rPr>
          <w:sz w:val="28"/>
          <w:szCs w:val="28"/>
        </w:rPr>
        <w:t>.01.20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>г. по 2</w:t>
      </w:r>
      <w:r w:rsidR="00C43FBB" w:rsidRPr="00C43FBB">
        <w:rPr>
          <w:sz w:val="28"/>
          <w:szCs w:val="28"/>
        </w:rPr>
        <w:t>6</w:t>
      </w:r>
      <w:r w:rsidRPr="00063907">
        <w:rPr>
          <w:sz w:val="28"/>
          <w:szCs w:val="28"/>
        </w:rPr>
        <w:t>.0</w:t>
      </w:r>
      <w:r w:rsidR="005D6679">
        <w:rPr>
          <w:sz w:val="28"/>
          <w:szCs w:val="28"/>
        </w:rPr>
        <w:t>5</w:t>
      </w:r>
      <w:r w:rsidRPr="00063907">
        <w:rPr>
          <w:sz w:val="28"/>
          <w:szCs w:val="28"/>
        </w:rPr>
        <w:t>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>г.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этот период каждый баскетболист участвовал в 8 соревновательных играх. Учитывались ошибки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совершаемые при ведении мяча в свободном перемещении по площадке с ведением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обыгрывании соперника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переводах мяча с одной на другую руку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попадании мяча в ногу соперника свою и т.д.</w:t>
      </w:r>
      <w:r w:rsidR="0097594F" w:rsidRPr="00063907">
        <w:rPr>
          <w:sz w:val="28"/>
          <w:szCs w:val="28"/>
        </w:rPr>
        <w:t xml:space="preserve"> (Приложения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 xml:space="preserve"> Таблицы 11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>12)</w:t>
      </w:r>
    </w:p>
    <w:p w14:paraId="6F78C9CE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Далее к тренировочному процессу экспериментальной группы будет применяться разработаннаянами методика. А в тренировочный процесс контрольной группы не будет внесено никаких изменений. Для объективности педагогического эксперимента различие количества ошибок в группах должно быть не достоверно.</w:t>
      </w:r>
    </w:p>
    <w:p w14:paraId="07E2E9F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27363B3D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Таблица 1</w:t>
      </w:r>
      <w:r w:rsidR="0090138E" w:rsidRPr="00063907">
        <w:rPr>
          <w:sz w:val="28"/>
          <w:szCs w:val="28"/>
        </w:rPr>
        <w:t xml:space="preserve"> - </w:t>
      </w:r>
      <w:r w:rsidRPr="00063907">
        <w:rPr>
          <w:sz w:val="28"/>
          <w:szCs w:val="28"/>
        </w:rPr>
        <w:t>Количество ошибок совершаемых при исполь</w:t>
      </w:r>
      <w:r w:rsidR="0021747D" w:rsidRPr="00063907">
        <w:rPr>
          <w:sz w:val="28"/>
          <w:szCs w:val="28"/>
        </w:rPr>
        <w:t>зовании ведения в соревнованиях до педагогического эксперимента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6"/>
        <w:gridCol w:w="2396"/>
        <w:gridCol w:w="2982"/>
        <w:gridCol w:w="2614"/>
      </w:tblGrid>
      <w:tr w:rsidR="00AA69BD" w:rsidRPr="00063907" w14:paraId="47A93F3D" w14:textId="77777777">
        <w:tc>
          <w:tcPr>
            <w:tcW w:w="1204" w:type="dxa"/>
          </w:tcPr>
          <w:p w14:paraId="668B67D4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14:paraId="0D1B1399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1</w:t>
            </w:r>
          </w:p>
        </w:tc>
        <w:tc>
          <w:tcPr>
            <w:tcW w:w="2982" w:type="dxa"/>
          </w:tcPr>
          <w:p w14:paraId="62CB976B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2</w:t>
            </w:r>
          </w:p>
        </w:tc>
        <w:tc>
          <w:tcPr>
            <w:tcW w:w="2614" w:type="dxa"/>
          </w:tcPr>
          <w:p w14:paraId="377CBE9C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P-value</w:t>
            </w:r>
          </w:p>
        </w:tc>
      </w:tr>
      <w:tr w:rsidR="00AA69BD" w:rsidRPr="00063907" w14:paraId="59B96C4D" w14:textId="77777777">
        <w:trPr>
          <w:trHeight w:val="1521"/>
        </w:trPr>
        <w:tc>
          <w:tcPr>
            <w:tcW w:w="1204" w:type="dxa"/>
          </w:tcPr>
          <w:p w14:paraId="42EBD576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Среднее количество ошибок за игру</w:t>
            </w:r>
          </w:p>
        </w:tc>
        <w:tc>
          <w:tcPr>
            <w:tcW w:w="2396" w:type="dxa"/>
          </w:tcPr>
          <w:p w14:paraId="6C68E296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  <w:r w:rsidR="009E01FB" w:rsidRPr="00063907">
              <w:rPr>
                <w:sz w:val="28"/>
                <w:szCs w:val="28"/>
              </w:rPr>
              <w:t>±</w:t>
            </w:r>
            <w:r w:rsidRPr="00063907">
              <w:rPr>
                <w:sz w:val="28"/>
                <w:szCs w:val="28"/>
              </w:rPr>
              <w:t>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982" w:type="dxa"/>
          </w:tcPr>
          <w:p w14:paraId="0EC982B7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6</w:t>
            </w:r>
            <w:r w:rsidR="009E01FB" w:rsidRPr="00063907">
              <w:rPr>
                <w:sz w:val="28"/>
                <w:szCs w:val="28"/>
              </w:rPr>
              <w:t>±</w:t>
            </w:r>
            <w:r w:rsidRPr="00063907">
              <w:rPr>
                <w:sz w:val="28"/>
                <w:szCs w:val="28"/>
              </w:rPr>
              <w:t>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614" w:type="dxa"/>
          </w:tcPr>
          <w:p w14:paraId="63A8617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P&gt;0</w:t>
            </w:r>
            <w:r w:rsidR="0090138E" w:rsidRPr="00063907">
              <w:rPr>
                <w:sz w:val="28"/>
                <w:szCs w:val="28"/>
                <w:lang w:val="en-US"/>
              </w:rPr>
              <w:t>,</w:t>
            </w:r>
            <w:r w:rsidRPr="00063907">
              <w:rPr>
                <w:sz w:val="28"/>
                <w:szCs w:val="28"/>
                <w:lang w:val="en-US"/>
              </w:rPr>
              <w:t>05</w:t>
            </w:r>
          </w:p>
          <w:p w14:paraId="4DAF50BE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(</w:t>
            </w:r>
            <w:r w:rsidRPr="00063907">
              <w:rPr>
                <w:sz w:val="28"/>
                <w:szCs w:val="28"/>
              </w:rPr>
              <w:t>P = 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56</w:t>
            </w:r>
            <w:r w:rsidRPr="00063907">
              <w:rPr>
                <w:sz w:val="28"/>
                <w:szCs w:val="28"/>
                <w:lang w:val="en-US"/>
              </w:rPr>
              <w:t>)</w:t>
            </w:r>
          </w:p>
        </w:tc>
      </w:tr>
    </w:tbl>
    <w:p w14:paraId="397CB9AA" w14:textId="77777777" w:rsidR="00AA69BD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AA69BD" w:rsidRPr="00063907">
        <w:rPr>
          <w:sz w:val="28"/>
          <w:szCs w:val="28"/>
        </w:rPr>
        <w:lastRenderedPageBreak/>
        <w:t>Из результатов математической обработки видно</w:t>
      </w:r>
      <w:r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 xml:space="preserve"> что различие между группами не достоверно. В обеих группах занимающиеся совершали большое количество ошибок на ведении. Как в экспериментальной </w:t>
      </w:r>
      <w:proofErr w:type="gramStart"/>
      <w:r w:rsidR="00AA69BD" w:rsidRPr="00063907">
        <w:rPr>
          <w:sz w:val="28"/>
          <w:szCs w:val="28"/>
        </w:rPr>
        <w:t>группе</w:t>
      </w:r>
      <w:proofErr w:type="gramEnd"/>
      <w:r w:rsidR="00AA69BD" w:rsidRPr="00063907">
        <w:rPr>
          <w:sz w:val="28"/>
          <w:szCs w:val="28"/>
        </w:rPr>
        <w:t xml:space="preserve"> так и в контрольной есть </w:t>
      </w:r>
      <w:proofErr w:type="gramStart"/>
      <w:r w:rsidR="00AA69BD" w:rsidRPr="00063907">
        <w:rPr>
          <w:sz w:val="28"/>
          <w:szCs w:val="28"/>
        </w:rPr>
        <w:t>баскетболисты</w:t>
      </w:r>
      <w:proofErr w:type="gramEnd"/>
      <w:r w:rsidR="00AA69BD" w:rsidRPr="00063907">
        <w:rPr>
          <w:sz w:val="28"/>
          <w:szCs w:val="28"/>
        </w:rPr>
        <w:t xml:space="preserve"> которые совершали меньше ошибок на ведении мяча чем остальные</w:t>
      </w:r>
      <w:r w:rsidRPr="00063907">
        <w:rPr>
          <w:sz w:val="28"/>
          <w:szCs w:val="28"/>
        </w:rPr>
        <w:t>,</w:t>
      </w:r>
      <w:r w:rsidR="00AA69BD" w:rsidRPr="00063907">
        <w:rPr>
          <w:sz w:val="28"/>
          <w:szCs w:val="28"/>
        </w:rPr>
        <w:t xml:space="preserve"> но отклонения не значительны и не позволяют говорить о </w:t>
      </w:r>
      <w:proofErr w:type="gramStart"/>
      <w:r w:rsidR="00AA69BD" w:rsidRPr="00063907">
        <w:rPr>
          <w:sz w:val="28"/>
          <w:szCs w:val="28"/>
        </w:rPr>
        <w:t>том</w:t>
      </w:r>
      <w:proofErr w:type="gramEnd"/>
      <w:r w:rsidR="00AA69BD" w:rsidRPr="00063907">
        <w:rPr>
          <w:sz w:val="28"/>
          <w:szCs w:val="28"/>
        </w:rPr>
        <w:t xml:space="preserve"> что в </w:t>
      </w:r>
      <w:proofErr w:type="gramStart"/>
      <w:r w:rsidR="00AA69BD" w:rsidRPr="00063907">
        <w:rPr>
          <w:sz w:val="28"/>
          <w:szCs w:val="28"/>
        </w:rPr>
        <w:t>какой либо</w:t>
      </w:r>
      <w:proofErr w:type="gramEnd"/>
      <w:r w:rsidR="00AA69BD" w:rsidRPr="00063907">
        <w:rPr>
          <w:sz w:val="28"/>
          <w:szCs w:val="28"/>
        </w:rPr>
        <w:t xml:space="preserve"> группе совершается меньше ошибок на ведении мяча.</w:t>
      </w:r>
    </w:p>
    <w:p w14:paraId="00EB739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63BF4B77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3.2 Определение исходного уровня развития телесной ловкости баскетболистов 13-14 лет</w:t>
      </w:r>
    </w:p>
    <w:p w14:paraId="3CBEF09E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421C14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Контрольные испытания проводятся с помощью контрольные упражнений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или тестов. Определенная система использования контрольных упражнений называется тестированием. Определение уровня развития телесной ловкости было использовано три теста:</w:t>
      </w:r>
    </w:p>
    <w:p w14:paraId="1E009F8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Тест: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Челночный бег с обеганием стоек.</w:t>
      </w:r>
    </w:p>
    <w:p w14:paraId="18F3E21F" w14:textId="77777777" w:rsidR="00AA69BD" w:rsidRPr="00EF0B7D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EF0B7D">
        <w:rPr>
          <w:sz w:val="28"/>
          <w:szCs w:val="28"/>
        </w:rPr>
        <w:t>2 Тест:</w:t>
      </w:r>
      <w:r w:rsidR="00EF0B7D" w:rsidRPr="00EF0B7D">
        <w:rPr>
          <w:sz w:val="28"/>
          <w:szCs w:val="28"/>
        </w:rPr>
        <w:t xml:space="preserve"> </w:t>
      </w:r>
      <w:r w:rsidRPr="00EF0B7D">
        <w:rPr>
          <w:sz w:val="28"/>
          <w:szCs w:val="28"/>
        </w:rPr>
        <w:t>Иллинойский тест на маневренность (по Е.Р. Яхонтову).</w:t>
      </w:r>
    </w:p>
    <w:p w14:paraId="5F3672F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 Тест: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Бег спиной вперед с обеганием стоек поворотом подбором мяча и рывком под противоположное кольцо. По результатам тестирования была сделана статическая обработка данных по обеим группам занимающихся</w:t>
      </w:r>
      <w:r w:rsidR="0097594F" w:rsidRPr="00063907">
        <w:rPr>
          <w:sz w:val="28"/>
          <w:szCs w:val="28"/>
        </w:rPr>
        <w:t xml:space="preserve"> (Приложения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 xml:space="preserve"> Таблицы 5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>6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>7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>8</w:t>
      </w:r>
      <w:r w:rsidR="0090138E" w:rsidRPr="00063907">
        <w:rPr>
          <w:sz w:val="28"/>
          <w:szCs w:val="28"/>
        </w:rPr>
        <w:t>,</w:t>
      </w:r>
      <w:r w:rsidR="0097594F" w:rsidRPr="00063907">
        <w:rPr>
          <w:sz w:val="28"/>
          <w:szCs w:val="28"/>
        </w:rPr>
        <w:t>10)</w:t>
      </w:r>
      <w:r w:rsidRPr="00063907">
        <w:rPr>
          <w:sz w:val="28"/>
          <w:szCs w:val="28"/>
        </w:rPr>
        <w:t>.</w:t>
      </w:r>
    </w:p>
    <w:p w14:paraId="46E52DF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Все тесты были подобраны для определения уровня развития телесной ловкости. Метод статистической обработки данных позволил при помощи вычислений и анализа полученных данных в ходе применяемой методики для развития телесной ловкости для эффективного ведения мячаполучить результаты исследования и выявить потенциальные возможности юных баскетболистов до начала эксперимента.</w:t>
      </w:r>
    </w:p>
    <w:p w14:paraId="612069F0" w14:textId="77777777" w:rsidR="00AA69BD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AA69BD" w:rsidRPr="00063907">
        <w:rPr>
          <w:sz w:val="28"/>
          <w:szCs w:val="28"/>
        </w:rPr>
        <w:lastRenderedPageBreak/>
        <w:t>Таблица</w:t>
      </w:r>
      <w:r w:rsidR="004D4D89" w:rsidRPr="00063907">
        <w:rPr>
          <w:sz w:val="28"/>
          <w:szCs w:val="28"/>
        </w:rPr>
        <w:t xml:space="preserve"> 2</w:t>
      </w:r>
      <w:r w:rsidRPr="00063907">
        <w:rPr>
          <w:sz w:val="28"/>
          <w:szCs w:val="28"/>
        </w:rPr>
        <w:t xml:space="preserve"> - </w:t>
      </w:r>
      <w:r w:rsidR="00AA69BD" w:rsidRPr="00063907">
        <w:rPr>
          <w:sz w:val="28"/>
          <w:szCs w:val="28"/>
        </w:rPr>
        <w:t>Определение исходного уровня развития телесной ловкости баскетболистов 13-14 лет</w:t>
      </w:r>
    </w:p>
    <w:tbl>
      <w:tblPr>
        <w:tblW w:w="91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441"/>
        <w:gridCol w:w="1439"/>
        <w:gridCol w:w="2263"/>
      </w:tblGrid>
      <w:tr w:rsidR="00AA69BD" w:rsidRPr="00063907" w14:paraId="7B7EF0AD" w14:textId="77777777">
        <w:tc>
          <w:tcPr>
            <w:tcW w:w="3960" w:type="dxa"/>
          </w:tcPr>
          <w:p w14:paraId="338D11E7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Тесты для определенияуровня развития телесной ловкости</w:t>
            </w:r>
          </w:p>
        </w:tc>
        <w:tc>
          <w:tcPr>
            <w:tcW w:w="1441" w:type="dxa"/>
          </w:tcPr>
          <w:p w14:paraId="45F48C1B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1</w:t>
            </w:r>
          </w:p>
        </w:tc>
        <w:tc>
          <w:tcPr>
            <w:tcW w:w="1439" w:type="dxa"/>
          </w:tcPr>
          <w:p w14:paraId="51AFC2B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2</w:t>
            </w:r>
          </w:p>
        </w:tc>
        <w:tc>
          <w:tcPr>
            <w:tcW w:w="2263" w:type="dxa"/>
          </w:tcPr>
          <w:p w14:paraId="5ECD0D2A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P-value</w:t>
            </w:r>
          </w:p>
        </w:tc>
      </w:tr>
      <w:tr w:rsidR="00AA69BD" w:rsidRPr="00063907" w14:paraId="54971F18" w14:textId="77777777">
        <w:tc>
          <w:tcPr>
            <w:tcW w:w="3960" w:type="dxa"/>
          </w:tcPr>
          <w:p w14:paraId="4FE416AE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Челночный бег с </w:t>
            </w:r>
            <w:proofErr w:type="spellStart"/>
            <w:r w:rsidRPr="00063907">
              <w:rPr>
                <w:sz w:val="28"/>
                <w:szCs w:val="28"/>
              </w:rPr>
              <w:t>обеганием</w:t>
            </w:r>
            <w:proofErr w:type="spellEnd"/>
            <w:r w:rsidRPr="00063907">
              <w:rPr>
                <w:sz w:val="28"/>
                <w:szCs w:val="28"/>
              </w:rPr>
              <w:t xml:space="preserve"> стоек.</w:t>
            </w:r>
          </w:p>
        </w:tc>
        <w:tc>
          <w:tcPr>
            <w:tcW w:w="1441" w:type="dxa"/>
          </w:tcPr>
          <w:p w14:paraId="7C46F889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439" w:type="dxa"/>
          </w:tcPr>
          <w:p w14:paraId="49B98C1E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263" w:type="dxa"/>
          </w:tcPr>
          <w:p w14:paraId="6E41278C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&gt;0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43)</w:t>
            </w:r>
          </w:p>
        </w:tc>
      </w:tr>
      <w:tr w:rsidR="00AA69BD" w:rsidRPr="00063907" w14:paraId="5C3C3220" w14:textId="77777777">
        <w:tc>
          <w:tcPr>
            <w:tcW w:w="3960" w:type="dxa"/>
          </w:tcPr>
          <w:p w14:paraId="4490B1A9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Иллинойский тест на маневренность (по Е.Р. Яхонтову).</w:t>
            </w:r>
          </w:p>
        </w:tc>
        <w:tc>
          <w:tcPr>
            <w:tcW w:w="1441" w:type="dxa"/>
          </w:tcPr>
          <w:p w14:paraId="7DFC8758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8±0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439" w:type="dxa"/>
          </w:tcPr>
          <w:p w14:paraId="5BE12AD6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263" w:type="dxa"/>
          </w:tcPr>
          <w:p w14:paraId="683534EC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&gt;0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54)</w:t>
            </w:r>
          </w:p>
        </w:tc>
      </w:tr>
      <w:tr w:rsidR="00AA69BD" w:rsidRPr="00063907" w14:paraId="16681AF0" w14:textId="77777777">
        <w:tc>
          <w:tcPr>
            <w:tcW w:w="3960" w:type="dxa"/>
          </w:tcPr>
          <w:p w14:paraId="0C5BE127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Бег спиной вперед с </w:t>
            </w:r>
            <w:proofErr w:type="spellStart"/>
            <w:r w:rsidRPr="00063907">
              <w:rPr>
                <w:sz w:val="28"/>
                <w:szCs w:val="28"/>
              </w:rPr>
              <w:t>обеганием</w:t>
            </w:r>
            <w:proofErr w:type="spellEnd"/>
            <w:r w:rsidRPr="00063907">
              <w:rPr>
                <w:sz w:val="28"/>
                <w:szCs w:val="28"/>
              </w:rPr>
              <w:t xml:space="preserve"> стоек поворотом подбором мяча</w:t>
            </w:r>
          </w:p>
        </w:tc>
        <w:tc>
          <w:tcPr>
            <w:tcW w:w="1441" w:type="dxa"/>
          </w:tcPr>
          <w:p w14:paraId="3BD93B6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7±0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1439" w:type="dxa"/>
          </w:tcPr>
          <w:p w14:paraId="17C7EA8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263" w:type="dxa"/>
          </w:tcPr>
          <w:p w14:paraId="6B7C30C6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&gt;0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36)</w:t>
            </w:r>
          </w:p>
        </w:tc>
      </w:tr>
    </w:tbl>
    <w:p w14:paraId="32DE182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D51FF3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Из приведенных в таблице данных видно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различие между группами не выявлено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результаты тестов показывают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обе группы не имеют значительных и достоверных отличий в уровне развитиятелесной ловкости. Так же видно количество попыток на выполнение теста не сказывалось на результате.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Некоторые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занимающиеся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достигали лучшего результата в первой попытке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некоторые во второй попытке (Приложение). Хорошо развитые координационные способности являются необходимыми предпосылками для успешного обучения физическим упражнениям. Они влияют на темп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вид и способ усвоения спортивной техники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на ее дальнейшую стабилизацию и ситуационно-адекватное разнообразное применение. Координационные способности в частности телесная ловкость ведет к больше плотности и вариативности процессов управления движениями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</w:t>
      </w:r>
      <w:r w:rsidR="00A40A48" w:rsidRPr="00063907">
        <w:rPr>
          <w:sz w:val="28"/>
          <w:szCs w:val="28"/>
        </w:rPr>
        <w:t xml:space="preserve"> увеличению двигательного опыта</w:t>
      </w:r>
    </w:p>
    <w:p w14:paraId="1DB7BEE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2D23CEC2" w14:textId="77777777" w:rsidR="00DC6EC1" w:rsidRPr="00F55111" w:rsidRDefault="00DC6EC1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1BFA159" w14:textId="77777777" w:rsidR="00DC6EC1" w:rsidRPr="00F55111" w:rsidRDefault="00DC6EC1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F9DA800" w14:textId="77777777" w:rsidR="00AA69BD" w:rsidRPr="00063907" w:rsidRDefault="00AA69BD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lastRenderedPageBreak/>
        <w:t>3.3 Разработка комплекса упражнений направленных на развитие телесной ловкости в тренировки ведения мяча</w:t>
      </w:r>
    </w:p>
    <w:p w14:paraId="1E42EB95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85475F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Модифицированный нами комплекс средств включал в себя упражнения на развитие телесной ловкости сопряжено с развитием ручной ловкости. В него входили упражнения в жонглировании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упражнения в парах с ловлей мяча и передвижениями с изменением направления.</w:t>
      </w:r>
    </w:p>
    <w:p w14:paraId="2B3E5F7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Практика работы тренеров показывает что хороший результат при разучивании и совершенствовании ведения достигается при временных затратах от 15 до 25 минут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этом средства для достижения результата должны использоваться на каждой тренировке.</w:t>
      </w:r>
    </w:p>
    <w:p w14:paraId="12E1572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Сущность разработанной</w:t>
      </w:r>
      <w:ins w:id="3" w:author="админ" w:date="2013-06-27T14:07:00Z">
        <w:r w:rsidR="00AE40E9">
          <w:rPr>
            <w:sz w:val="28"/>
            <w:szCs w:val="28"/>
          </w:rPr>
          <w:t xml:space="preserve"> </w:t>
        </w:r>
      </w:ins>
      <w:r w:rsidRPr="00063907">
        <w:rPr>
          <w:sz w:val="28"/>
          <w:szCs w:val="28"/>
        </w:rPr>
        <w:t>нами методики</w:t>
      </w:r>
      <w:r w:rsidR="00511510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заключалась во внедрении специальных упражнений на телесную ловкость в систему тренировки ведения мяча.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Некоторые упражнения раньше использовались для тренировки специальных физических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некоторые были разработаны нами для решения поставленной проблемы. </w:t>
      </w:r>
    </w:p>
    <w:p w14:paraId="69D98E31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Комплекс разработанных нами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упражнений для экспериментальной группы на каждом тренировочном занятии занимал примерно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одинаковое время и лежал в пределах от 15 до 25 минут. Стоит </w:t>
      </w:r>
      <w:proofErr w:type="gramStart"/>
      <w:r w:rsidRPr="00063907">
        <w:rPr>
          <w:sz w:val="28"/>
          <w:szCs w:val="28"/>
        </w:rPr>
        <w:t>отметить</w:t>
      </w:r>
      <w:proofErr w:type="gramEnd"/>
      <w:r w:rsidRPr="00063907">
        <w:rPr>
          <w:sz w:val="28"/>
          <w:szCs w:val="28"/>
        </w:rPr>
        <w:t xml:space="preserve"> что время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отведённое на тренировку ведения мяча </w:t>
      </w:r>
      <w:proofErr w:type="gramStart"/>
      <w:r w:rsidRPr="00063907">
        <w:rPr>
          <w:sz w:val="28"/>
          <w:szCs w:val="28"/>
        </w:rPr>
        <w:t>у контрольной группы</w:t>
      </w:r>
      <w:proofErr w:type="gramEnd"/>
      <w:r w:rsidRPr="00063907">
        <w:rPr>
          <w:sz w:val="28"/>
          <w:szCs w:val="28"/>
        </w:rPr>
        <w:t xml:space="preserve"> было такое же. В процессе тренировочных занятий решались двигательные задачи разной координационной сложности и обуславливающие успешность управления двигательными действиями</w:t>
      </w:r>
    </w:p>
    <w:p w14:paraId="5A30E6E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Упражнения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применяемые </w:t>
      </w:r>
      <w:proofErr w:type="gramStart"/>
      <w:r w:rsidRPr="00063907">
        <w:rPr>
          <w:sz w:val="28"/>
          <w:szCs w:val="28"/>
        </w:rPr>
        <w:t>в методике</w:t>
      </w:r>
      <w:proofErr w:type="gramEnd"/>
      <w:r w:rsidRPr="00063907">
        <w:rPr>
          <w:sz w:val="28"/>
          <w:szCs w:val="28"/>
        </w:rPr>
        <w:t xml:space="preserve"> входили как в подготовительную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так и в основную часть занятия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применялись упражнения с мячом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без мяча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индивидуально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 партнером.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Из инвентаря использовались: баскетбольные мячи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пластмассовые конусообразные стойки.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В тренировочном процессе не использовались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какие либо фото и видео материалы. </w:t>
      </w:r>
    </w:p>
    <w:p w14:paraId="21165A53" w14:textId="77777777" w:rsidR="00AA69BD" w:rsidRPr="00F55111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7193DD0B" w14:textId="77777777" w:rsidR="000000ED" w:rsidRPr="00F55111" w:rsidRDefault="000000E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5093E65B" w14:textId="77777777" w:rsidR="00AA69BD" w:rsidRPr="00063907" w:rsidRDefault="00AA69BD" w:rsidP="00450CCA">
      <w:pPr>
        <w:numPr>
          <w:ilvl w:val="1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lastRenderedPageBreak/>
        <w:t>Проверка эффективности разработанной методики для тренировки телесной ловкости при совершенствовании навыков ведения мяча</w:t>
      </w:r>
    </w:p>
    <w:p w14:paraId="54F91889" w14:textId="77777777" w:rsidR="0090138E" w:rsidRPr="00063907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732F13B0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Для проверки уровня развития телесной ловкости было проведено повторное тестирование обеих групп. В повторное тестирование вошли те же тесты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использовались для определения исходного уровня развития телесной ловкости. </w:t>
      </w:r>
    </w:p>
    <w:p w14:paraId="7013318F" w14:textId="77777777" w:rsidR="00AA69BD" w:rsidRPr="00063907" w:rsidRDefault="00AA69BD" w:rsidP="00067871">
      <w:pPr>
        <w:spacing w:line="360" w:lineRule="auto"/>
        <w:ind w:firstLine="708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Таблица</w:t>
      </w:r>
      <w:r w:rsidR="004D4D89" w:rsidRPr="00063907">
        <w:rPr>
          <w:sz w:val="28"/>
          <w:szCs w:val="28"/>
        </w:rPr>
        <w:t xml:space="preserve"> 3</w:t>
      </w:r>
      <w:r w:rsidR="0090138E" w:rsidRPr="00063907">
        <w:rPr>
          <w:sz w:val="28"/>
          <w:szCs w:val="28"/>
        </w:rPr>
        <w:t xml:space="preserve"> - </w:t>
      </w:r>
      <w:r w:rsidRPr="00063907">
        <w:rPr>
          <w:sz w:val="28"/>
          <w:szCs w:val="28"/>
        </w:rPr>
        <w:t>Определение уровня развития телесной ловкости</w:t>
      </w:r>
      <w:r w:rsidR="008C6CAA" w:rsidRPr="00063907">
        <w:rPr>
          <w:sz w:val="28"/>
          <w:szCs w:val="28"/>
        </w:rPr>
        <w:t xml:space="preserve"> после педагогического эксперимента</w:t>
      </w:r>
    </w:p>
    <w:tbl>
      <w:tblPr>
        <w:tblW w:w="8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1210"/>
        <w:gridCol w:w="1923"/>
        <w:gridCol w:w="2255"/>
      </w:tblGrid>
      <w:tr w:rsidR="00AA69BD" w:rsidRPr="00063907" w14:paraId="5CCD23D9" w14:textId="77777777">
        <w:tc>
          <w:tcPr>
            <w:tcW w:w="3420" w:type="dxa"/>
          </w:tcPr>
          <w:p w14:paraId="2B612713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Тесты для определенияуровня развития телесной ловкости</w:t>
            </w:r>
          </w:p>
        </w:tc>
        <w:tc>
          <w:tcPr>
            <w:tcW w:w="1080" w:type="dxa"/>
          </w:tcPr>
          <w:p w14:paraId="4924BB93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1</w:t>
            </w:r>
          </w:p>
        </w:tc>
        <w:tc>
          <w:tcPr>
            <w:tcW w:w="1980" w:type="dxa"/>
          </w:tcPr>
          <w:p w14:paraId="213CCEAC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2</w:t>
            </w:r>
          </w:p>
        </w:tc>
        <w:tc>
          <w:tcPr>
            <w:tcW w:w="2263" w:type="dxa"/>
          </w:tcPr>
          <w:p w14:paraId="34D14EEA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P-value</w:t>
            </w:r>
          </w:p>
        </w:tc>
      </w:tr>
      <w:tr w:rsidR="00AA69BD" w:rsidRPr="00063907" w14:paraId="3CE7351B" w14:textId="77777777">
        <w:tc>
          <w:tcPr>
            <w:tcW w:w="3420" w:type="dxa"/>
          </w:tcPr>
          <w:p w14:paraId="44E5288E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Челночный бег с </w:t>
            </w:r>
            <w:proofErr w:type="spellStart"/>
            <w:r w:rsidRPr="00063907">
              <w:rPr>
                <w:sz w:val="28"/>
                <w:szCs w:val="28"/>
              </w:rPr>
              <w:t>обеганием</w:t>
            </w:r>
            <w:proofErr w:type="spellEnd"/>
            <w:r w:rsidRPr="00063907">
              <w:rPr>
                <w:sz w:val="28"/>
                <w:szCs w:val="28"/>
              </w:rPr>
              <w:t xml:space="preserve"> стоек</w:t>
            </w:r>
          </w:p>
        </w:tc>
        <w:tc>
          <w:tcPr>
            <w:tcW w:w="1080" w:type="dxa"/>
          </w:tcPr>
          <w:p w14:paraId="26519891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</w:tcPr>
          <w:p w14:paraId="2356C95F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263" w:type="dxa"/>
          </w:tcPr>
          <w:p w14:paraId="5377FB0E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P&lt;</w:t>
            </w:r>
            <w:r w:rsidRPr="00063907">
              <w:rPr>
                <w:sz w:val="28"/>
                <w:szCs w:val="28"/>
              </w:rPr>
              <w:t>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  <w:lang w:val="en-US"/>
              </w:rPr>
              <w:t>03</w:t>
            </w:r>
            <w:r w:rsidRPr="00063907">
              <w:rPr>
                <w:sz w:val="28"/>
                <w:szCs w:val="28"/>
              </w:rPr>
              <w:t>)</w:t>
            </w:r>
          </w:p>
        </w:tc>
      </w:tr>
      <w:tr w:rsidR="00AA69BD" w:rsidRPr="00063907" w14:paraId="1E996878" w14:textId="77777777">
        <w:tc>
          <w:tcPr>
            <w:tcW w:w="3420" w:type="dxa"/>
          </w:tcPr>
          <w:p w14:paraId="0CED31AA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Иллинойский тест на маневренность (по Е.Р. Яхонтову)</w:t>
            </w:r>
          </w:p>
        </w:tc>
        <w:tc>
          <w:tcPr>
            <w:tcW w:w="1080" w:type="dxa"/>
          </w:tcPr>
          <w:p w14:paraId="02970CF8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8±0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</w:tcPr>
          <w:p w14:paraId="77D9412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263" w:type="dxa"/>
          </w:tcPr>
          <w:p w14:paraId="64A4BAA6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P&lt;</w:t>
            </w:r>
            <w:r w:rsidRPr="00063907">
              <w:rPr>
                <w:sz w:val="28"/>
                <w:szCs w:val="28"/>
              </w:rPr>
              <w:t>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</w:t>
            </w:r>
            <w:r w:rsidRPr="00063907">
              <w:rPr>
                <w:sz w:val="28"/>
                <w:szCs w:val="28"/>
              </w:rPr>
              <w:t>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005)</w:t>
            </w:r>
          </w:p>
        </w:tc>
      </w:tr>
      <w:tr w:rsidR="00AA69BD" w:rsidRPr="00063907" w14:paraId="409DD3C9" w14:textId="77777777">
        <w:tc>
          <w:tcPr>
            <w:tcW w:w="3420" w:type="dxa"/>
          </w:tcPr>
          <w:p w14:paraId="7E498839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Бег спиной вперед с </w:t>
            </w:r>
            <w:proofErr w:type="spellStart"/>
            <w:r w:rsidRPr="00063907">
              <w:rPr>
                <w:sz w:val="28"/>
                <w:szCs w:val="28"/>
              </w:rPr>
              <w:t>оббеганием</w:t>
            </w:r>
            <w:proofErr w:type="spellEnd"/>
            <w:r w:rsidRPr="00063907">
              <w:rPr>
                <w:sz w:val="28"/>
                <w:szCs w:val="28"/>
              </w:rPr>
              <w:t xml:space="preserve"> стоек поворотом подбором мяча</w:t>
            </w:r>
          </w:p>
        </w:tc>
        <w:tc>
          <w:tcPr>
            <w:tcW w:w="1080" w:type="dxa"/>
          </w:tcPr>
          <w:p w14:paraId="65FC0198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7±0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14:paraId="0FD60D0C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3±0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263" w:type="dxa"/>
          </w:tcPr>
          <w:p w14:paraId="21BF3D42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P&lt;</w:t>
            </w:r>
            <w:r w:rsidRPr="00063907">
              <w:rPr>
                <w:sz w:val="28"/>
                <w:szCs w:val="28"/>
              </w:rPr>
              <w:t>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05(</w:t>
            </w:r>
            <w:r w:rsidRPr="00063907">
              <w:rPr>
                <w:sz w:val="28"/>
                <w:szCs w:val="28"/>
                <w:lang w:val="en-US"/>
              </w:rPr>
              <w:t>P=0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009)</w:t>
            </w:r>
          </w:p>
        </w:tc>
      </w:tr>
    </w:tbl>
    <w:p w14:paraId="01D29273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64903BF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Математическая обработка статистических данных показывает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различие между экспериментальной и контрольнойгруппами является достоверным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следовательно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мы можем сделать вывод о повышении уровня развития телесной ловкости у баскетболистов 13-14 лет. Существенное изменение показателей телесной ловкости свидетельствует об эффективности методики ее развития составленной нами.</w:t>
      </w:r>
    </w:p>
    <w:p w14:paraId="3A21722F" w14:textId="1D16D8AF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Для проверки влияния показателей телесной ловкости на эффективность ведения мяча в соревновательной деятельности баскетболистов было применено повторное педагогическое наблюдениеи протоколирование. Наблюдение проводилось с 1</w:t>
      </w:r>
      <w:r w:rsidR="0058589E" w:rsidRPr="0058589E">
        <w:rPr>
          <w:sz w:val="28"/>
          <w:szCs w:val="28"/>
        </w:rPr>
        <w:t>6</w:t>
      </w:r>
      <w:r w:rsidRPr="00063907">
        <w:rPr>
          <w:sz w:val="28"/>
          <w:szCs w:val="28"/>
        </w:rPr>
        <w:t>.04.20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>г. по 2</w:t>
      </w:r>
      <w:r w:rsidR="0058589E" w:rsidRPr="0058589E">
        <w:rPr>
          <w:sz w:val="28"/>
          <w:szCs w:val="28"/>
        </w:rPr>
        <w:t>6</w:t>
      </w:r>
      <w:r w:rsidRPr="00063907">
        <w:rPr>
          <w:sz w:val="28"/>
          <w:szCs w:val="28"/>
        </w:rPr>
        <w:t>.05.20</w:t>
      </w:r>
      <w:r w:rsidR="0039336C">
        <w:rPr>
          <w:sz w:val="28"/>
          <w:szCs w:val="28"/>
        </w:rPr>
        <w:t>25</w:t>
      </w:r>
      <w:r w:rsidRPr="00063907">
        <w:rPr>
          <w:sz w:val="28"/>
          <w:szCs w:val="28"/>
        </w:rPr>
        <w:t>г.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этот период каждый баскетболист участвовал в 8 соревновательных играх. Учитывались ошибки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совершаемые при ведении мяча в свободном перемещении по площадке с ведением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обыгрывании соперника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переводах мяча с одной на другую руку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при попадании мяча в ногу соперника свою и т.д.</w:t>
      </w:r>
      <w:r w:rsidR="00A40A48" w:rsidRPr="00063907">
        <w:rPr>
          <w:sz w:val="28"/>
          <w:szCs w:val="28"/>
        </w:rPr>
        <w:t>(</w:t>
      </w:r>
      <w:r w:rsidR="009609B7">
        <w:rPr>
          <w:sz w:val="28"/>
          <w:szCs w:val="28"/>
        </w:rPr>
        <w:t>Приложение.</w:t>
      </w:r>
      <w:r w:rsidR="006A3EBA" w:rsidRPr="00063907">
        <w:rPr>
          <w:sz w:val="28"/>
          <w:szCs w:val="28"/>
        </w:rPr>
        <w:t>Та</w:t>
      </w:r>
      <w:r w:rsidR="00A40A48" w:rsidRPr="00063907">
        <w:rPr>
          <w:sz w:val="28"/>
          <w:szCs w:val="28"/>
        </w:rPr>
        <w:t>блицы</w:t>
      </w:r>
      <w:r w:rsidR="006A3EBA" w:rsidRPr="00063907">
        <w:rPr>
          <w:sz w:val="28"/>
          <w:szCs w:val="28"/>
        </w:rPr>
        <w:t xml:space="preserve"> 13</w:t>
      </w:r>
      <w:r w:rsidR="0090138E" w:rsidRPr="00063907">
        <w:rPr>
          <w:sz w:val="28"/>
          <w:szCs w:val="28"/>
        </w:rPr>
        <w:t>,</w:t>
      </w:r>
      <w:r w:rsidR="006A3EBA" w:rsidRPr="00063907">
        <w:rPr>
          <w:sz w:val="28"/>
          <w:szCs w:val="28"/>
        </w:rPr>
        <w:t>14</w:t>
      </w:r>
      <w:r w:rsidR="0090138E" w:rsidRPr="00063907">
        <w:rPr>
          <w:sz w:val="28"/>
          <w:szCs w:val="28"/>
        </w:rPr>
        <w:t>,</w:t>
      </w:r>
      <w:r w:rsidR="006A3EBA" w:rsidRPr="00063907">
        <w:rPr>
          <w:sz w:val="28"/>
          <w:szCs w:val="28"/>
        </w:rPr>
        <w:t>15</w:t>
      </w:r>
      <w:r w:rsidR="0090138E" w:rsidRPr="00063907">
        <w:rPr>
          <w:sz w:val="28"/>
          <w:szCs w:val="28"/>
        </w:rPr>
        <w:t>,</w:t>
      </w:r>
      <w:r w:rsidR="006A3EBA" w:rsidRPr="00063907">
        <w:rPr>
          <w:sz w:val="28"/>
          <w:szCs w:val="28"/>
        </w:rPr>
        <w:t>16</w:t>
      </w:r>
      <w:r w:rsidR="0090138E" w:rsidRPr="00063907">
        <w:rPr>
          <w:sz w:val="28"/>
          <w:szCs w:val="28"/>
        </w:rPr>
        <w:t>,</w:t>
      </w:r>
      <w:r w:rsidR="006A3EBA" w:rsidRPr="00063907">
        <w:rPr>
          <w:sz w:val="28"/>
          <w:szCs w:val="28"/>
        </w:rPr>
        <w:t>17</w:t>
      </w:r>
      <w:r w:rsidR="0090138E" w:rsidRPr="00063907">
        <w:rPr>
          <w:sz w:val="28"/>
          <w:szCs w:val="28"/>
        </w:rPr>
        <w:t>,</w:t>
      </w:r>
      <w:r w:rsidR="006A3EBA" w:rsidRPr="00063907">
        <w:rPr>
          <w:sz w:val="28"/>
          <w:szCs w:val="28"/>
        </w:rPr>
        <w:t>18)</w:t>
      </w:r>
    </w:p>
    <w:p w14:paraId="30263D99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615DA8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Таблица </w:t>
      </w:r>
      <w:r w:rsidR="004D4D89" w:rsidRPr="00063907">
        <w:rPr>
          <w:sz w:val="28"/>
          <w:szCs w:val="28"/>
        </w:rPr>
        <w:t>4</w:t>
      </w:r>
      <w:r w:rsidR="0090138E" w:rsidRPr="00063907">
        <w:rPr>
          <w:sz w:val="28"/>
          <w:szCs w:val="28"/>
        </w:rPr>
        <w:t xml:space="preserve"> - </w:t>
      </w:r>
      <w:r w:rsidRPr="00063907">
        <w:rPr>
          <w:sz w:val="28"/>
          <w:szCs w:val="28"/>
        </w:rPr>
        <w:t>Количество ошибок совершаемых при использовании ведения в соревнованиях</w:t>
      </w:r>
      <w:r w:rsidR="009A7004" w:rsidRPr="00063907">
        <w:rPr>
          <w:sz w:val="28"/>
          <w:szCs w:val="28"/>
        </w:rPr>
        <w:t xml:space="preserve"> после педагогического эксперимента</w:t>
      </w:r>
    </w:p>
    <w:tbl>
      <w:tblPr>
        <w:tblW w:w="9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620"/>
        <w:gridCol w:w="2700"/>
        <w:gridCol w:w="2614"/>
      </w:tblGrid>
      <w:tr w:rsidR="00AA69BD" w:rsidRPr="00063907" w14:paraId="1CFE8850" w14:textId="77777777">
        <w:tc>
          <w:tcPr>
            <w:tcW w:w="2160" w:type="dxa"/>
          </w:tcPr>
          <w:p w14:paraId="4F6DD6AB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43D14599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1</w:t>
            </w:r>
          </w:p>
        </w:tc>
        <w:tc>
          <w:tcPr>
            <w:tcW w:w="2700" w:type="dxa"/>
          </w:tcPr>
          <w:p w14:paraId="4E67D280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Группа 2</w:t>
            </w:r>
          </w:p>
        </w:tc>
        <w:tc>
          <w:tcPr>
            <w:tcW w:w="2614" w:type="dxa"/>
          </w:tcPr>
          <w:p w14:paraId="00036321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P-value</w:t>
            </w:r>
          </w:p>
        </w:tc>
      </w:tr>
      <w:tr w:rsidR="00AA69BD" w:rsidRPr="00063907" w14:paraId="34B3C634" w14:textId="77777777">
        <w:trPr>
          <w:trHeight w:val="618"/>
        </w:trPr>
        <w:tc>
          <w:tcPr>
            <w:tcW w:w="2160" w:type="dxa"/>
          </w:tcPr>
          <w:p w14:paraId="6BC015B1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Среднее количество ошибок за игру</w:t>
            </w:r>
          </w:p>
        </w:tc>
        <w:tc>
          <w:tcPr>
            <w:tcW w:w="1620" w:type="dxa"/>
          </w:tcPr>
          <w:p w14:paraId="430D0A8B" w14:textId="70241812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5+1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14:paraId="665A53A1" w14:textId="07B59D69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6+1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614" w:type="dxa"/>
          </w:tcPr>
          <w:p w14:paraId="32473F3A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P&lt;0</w:t>
            </w:r>
            <w:r w:rsidR="0090138E" w:rsidRPr="00063907">
              <w:rPr>
                <w:sz w:val="28"/>
                <w:szCs w:val="28"/>
                <w:lang w:val="en-US"/>
              </w:rPr>
              <w:t>,</w:t>
            </w:r>
            <w:r w:rsidRPr="00063907">
              <w:rPr>
                <w:sz w:val="28"/>
                <w:szCs w:val="28"/>
                <w:lang w:val="en-US"/>
              </w:rPr>
              <w:t>05</w:t>
            </w:r>
          </w:p>
          <w:p w14:paraId="72515195" w14:textId="77777777" w:rsidR="00AA69BD" w:rsidRPr="00063907" w:rsidRDefault="00AA69BD" w:rsidP="0090138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(</w:t>
            </w:r>
            <w:r w:rsidRPr="00063907">
              <w:rPr>
                <w:sz w:val="28"/>
                <w:szCs w:val="28"/>
              </w:rPr>
              <w:t>P = 0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  <w:lang w:val="en-US"/>
              </w:rPr>
              <w:t>003</w:t>
            </w:r>
            <w:r w:rsidRPr="00063907">
              <w:rPr>
                <w:sz w:val="28"/>
                <w:szCs w:val="28"/>
              </w:rPr>
              <w:t>6</w:t>
            </w:r>
            <w:r w:rsidRPr="00063907">
              <w:rPr>
                <w:sz w:val="28"/>
                <w:szCs w:val="28"/>
                <w:lang w:val="en-US"/>
              </w:rPr>
              <w:t>)</w:t>
            </w:r>
          </w:p>
        </w:tc>
      </w:tr>
    </w:tbl>
    <w:p w14:paraId="6FC78324" w14:textId="77777777" w:rsidR="001D51E9" w:rsidRPr="00063907" w:rsidRDefault="001D51E9" w:rsidP="001D51E9">
      <w:pPr>
        <w:spacing w:line="360" w:lineRule="auto"/>
        <w:jc w:val="both"/>
        <w:rPr>
          <w:sz w:val="28"/>
          <w:szCs w:val="28"/>
        </w:rPr>
      </w:pPr>
    </w:p>
    <w:p w14:paraId="53FEFC81" w14:textId="40E40C38" w:rsidR="00AA69BD" w:rsidRPr="00063907" w:rsidRDefault="00AA69BD" w:rsidP="001D51E9">
      <w:pPr>
        <w:spacing w:line="360" w:lineRule="auto"/>
        <w:ind w:firstLine="708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Из результатов математической обработки видно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различие между группами достоверно. В обеих группах занимаю</w:t>
      </w:r>
      <w:r w:rsidR="000B6920">
        <w:rPr>
          <w:sz w:val="28"/>
          <w:szCs w:val="28"/>
        </w:rPr>
        <w:t>щ</w:t>
      </w:r>
      <w:r w:rsidRPr="00063907">
        <w:rPr>
          <w:sz w:val="28"/>
          <w:szCs w:val="28"/>
        </w:rPr>
        <w:t>иеся совершали разное количество ошибок на ведении. В контрольной группе ошибок совершалось больше.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Баскетболисты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которые совершали меньше ошибок на ведении мяча входили в состав </w:t>
      </w:r>
      <w:proofErr w:type="gramStart"/>
      <w:r w:rsidRPr="00063907">
        <w:rPr>
          <w:sz w:val="28"/>
          <w:szCs w:val="28"/>
        </w:rPr>
        <w:t>экспериментальной</w:t>
      </w:r>
      <w:r w:rsidR="0039336C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группы</w:t>
      </w:r>
      <w:proofErr w:type="gramEnd"/>
      <w:r w:rsidRPr="00063907">
        <w:rPr>
          <w:sz w:val="28"/>
          <w:szCs w:val="28"/>
        </w:rPr>
        <w:t xml:space="preserve"> к которой применялась разработанная методика развития телесной ловкости сопряжено с совершенствованием ведения мяча</w:t>
      </w:r>
      <w:r w:rsidR="002E0103" w:rsidRPr="00063907">
        <w:rPr>
          <w:sz w:val="28"/>
          <w:szCs w:val="28"/>
        </w:rPr>
        <w:t xml:space="preserve"> (Приложения 19</w:t>
      </w:r>
      <w:r w:rsidR="0090138E" w:rsidRPr="00063907">
        <w:rPr>
          <w:sz w:val="28"/>
          <w:szCs w:val="28"/>
        </w:rPr>
        <w:t xml:space="preserve">, </w:t>
      </w:r>
      <w:r w:rsidR="002E0103" w:rsidRPr="00063907">
        <w:rPr>
          <w:sz w:val="28"/>
          <w:szCs w:val="28"/>
        </w:rPr>
        <w:t>20)</w:t>
      </w:r>
      <w:r w:rsidRPr="00063907">
        <w:rPr>
          <w:sz w:val="28"/>
          <w:szCs w:val="28"/>
        </w:rPr>
        <w:t>.</w:t>
      </w:r>
    </w:p>
    <w:p w14:paraId="7829C796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75DAC6D1" w14:textId="77777777" w:rsidR="00511510" w:rsidRDefault="00511510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50A2D8B" w14:textId="77777777" w:rsidR="00511510" w:rsidRDefault="00511510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28223CF" w14:textId="77777777" w:rsidR="0090138E" w:rsidRDefault="0090138E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E15BF27" w14:textId="77777777" w:rsidR="0039336C" w:rsidRDefault="0039336C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E1BB2D0" w14:textId="77777777" w:rsidR="0039336C" w:rsidRPr="00063907" w:rsidRDefault="0039336C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7505FBD9" w14:textId="17A7BA0B" w:rsidR="002C30F7" w:rsidRDefault="002C30F7" w:rsidP="003933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</w:t>
      </w:r>
      <w:r w:rsidR="009366F4" w:rsidRPr="00063907">
        <w:rPr>
          <w:b/>
          <w:bCs/>
          <w:sz w:val="28"/>
          <w:szCs w:val="28"/>
        </w:rPr>
        <w:t>Заключение</w:t>
      </w:r>
      <w:r w:rsidRPr="002C30F7">
        <w:rPr>
          <w:sz w:val="28"/>
          <w:szCs w:val="28"/>
        </w:rPr>
        <w:t xml:space="preserve"> </w:t>
      </w:r>
    </w:p>
    <w:p w14:paraId="019B9D56" w14:textId="77777777" w:rsidR="002C30F7" w:rsidRPr="00063907" w:rsidRDefault="002C30F7" w:rsidP="002C30F7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Предположение о внедрении в методику тренировки ведения упражнений на развитие телесной ловкости сопряжено с упражнениями на развитие ручной ловкости оправдывается проведенным исследованием.</w:t>
      </w:r>
    </w:p>
    <w:p w14:paraId="49EF9620" w14:textId="77777777" w:rsidR="002C30F7" w:rsidRPr="00063907" w:rsidRDefault="002C30F7" w:rsidP="002C30F7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Занимающиеся в экспериментальной подгруппе сократили количество совершаемых ошибок на ведении и повышает эффективность его использования. Стоит </w:t>
      </w:r>
      <w:proofErr w:type="gramStart"/>
      <w:r w:rsidRPr="00063907">
        <w:rPr>
          <w:sz w:val="28"/>
          <w:szCs w:val="28"/>
        </w:rPr>
        <w:t>отметить</w:t>
      </w:r>
      <w:proofErr w:type="gramEnd"/>
      <w:r w:rsidRPr="00063907">
        <w:rPr>
          <w:sz w:val="28"/>
          <w:szCs w:val="28"/>
        </w:rPr>
        <w:t xml:space="preserve"> что модернизация методики путем включения упражнений на развитие телесной ловкости значительно увеличило надежность использования ведения мяча юными баскетболистами. После проведенного педагогического эксперимента юные спортсмены стали увереннее использовать ведение в различных игровых ситуациях. Методика повлияла на развитие чувства мяча, на стабильное</w:t>
      </w:r>
      <w:r w:rsidR="00EF0B7D" w:rsidRPr="00EF0B7D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 xml:space="preserve">владение мячом на большой скорости и во время изменения направлений движения. </w:t>
      </w:r>
    </w:p>
    <w:p w14:paraId="075F3813" w14:textId="77777777" w:rsidR="00F056E4" w:rsidRPr="002C30F7" w:rsidRDefault="002C30F7" w:rsidP="002C30F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F056E4" w:rsidRPr="00F056E4">
        <w:rPr>
          <w:sz w:val="28"/>
          <w:szCs w:val="28"/>
        </w:rPr>
        <w:t xml:space="preserve">Ловкость — это способность быстро координировать движения в соответствии с меняющейся игровой ситуацией. </w:t>
      </w:r>
    </w:p>
    <w:p w14:paraId="6AF6E5CD" w14:textId="77777777" w:rsidR="00F056E4" w:rsidRPr="00F056E4" w:rsidRDefault="00F056E4" w:rsidP="00F056E4">
      <w:pPr>
        <w:spacing w:line="360" w:lineRule="auto"/>
        <w:ind w:firstLine="709"/>
        <w:jc w:val="both"/>
        <w:rPr>
          <w:sz w:val="28"/>
          <w:szCs w:val="28"/>
        </w:rPr>
      </w:pPr>
      <w:r w:rsidRPr="00F056E4">
        <w:rPr>
          <w:sz w:val="28"/>
          <w:szCs w:val="28"/>
        </w:rPr>
        <w:t xml:space="preserve">Это самое общее определение, поскольку ловкость — комплексное качество, в котором сочетаются проявление быстроты, координации, чувства равновесия, пластичности, гибкости, а также овладение игровыми приемами. </w:t>
      </w:r>
    </w:p>
    <w:p w14:paraId="1CDACC75" w14:textId="77777777" w:rsidR="00F056E4" w:rsidRPr="00F056E4" w:rsidRDefault="00F056E4" w:rsidP="00F056E4">
      <w:pPr>
        <w:spacing w:line="360" w:lineRule="auto"/>
        <w:ind w:firstLine="709"/>
        <w:jc w:val="both"/>
        <w:rPr>
          <w:sz w:val="28"/>
          <w:szCs w:val="28"/>
        </w:rPr>
      </w:pPr>
      <w:r w:rsidRPr="00F056E4">
        <w:rPr>
          <w:sz w:val="28"/>
          <w:szCs w:val="28"/>
        </w:rPr>
        <w:t xml:space="preserve">Если же попытаться дать более узкое, специальное определение, то можно сказать, что ловкость — это умение быстро и точно выполнять сложные по координации движения. Различают прыжковую ловкость, акробатическую, скоростную и др. </w:t>
      </w:r>
    </w:p>
    <w:p w14:paraId="10E25609" w14:textId="77777777" w:rsidR="00AA69BD" w:rsidRPr="00F056E4" w:rsidRDefault="00F056E4" w:rsidP="00F056E4">
      <w:pPr>
        <w:spacing w:line="360" w:lineRule="auto"/>
        <w:ind w:firstLine="709"/>
        <w:jc w:val="both"/>
        <w:rPr>
          <w:sz w:val="28"/>
          <w:szCs w:val="28"/>
        </w:rPr>
      </w:pPr>
      <w:r w:rsidRPr="00F056E4">
        <w:rPr>
          <w:sz w:val="28"/>
          <w:szCs w:val="28"/>
        </w:rPr>
        <w:t xml:space="preserve">Развивать ловкость следует с 6-8 лет и работать над этим качеством постоянно, вводя в тренировочный процесс все новые, более сложные упражнения. </w:t>
      </w:r>
    </w:p>
    <w:p w14:paraId="560B4D38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1. В ходе исследования были использованы 28 </w:t>
      </w:r>
      <w:proofErr w:type="gramStart"/>
      <w:r w:rsidRPr="00063907">
        <w:rPr>
          <w:sz w:val="28"/>
          <w:szCs w:val="28"/>
        </w:rPr>
        <w:t>источников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изучены</w:t>
      </w:r>
      <w:proofErr w:type="gramEnd"/>
      <w:r w:rsidRPr="00063907">
        <w:rPr>
          <w:sz w:val="28"/>
          <w:szCs w:val="28"/>
        </w:rPr>
        <w:t xml:space="preserve"> факторы влияющие на эффективность ведения мяча в соревновательной деятельности. Среди них выделено влияние развития координационных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среди них: способность к реагированию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способность к равновесию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телесная и ручная ловкость. Выявлено что координационные </w:t>
      </w:r>
      <w:r w:rsidRPr="00063907">
        <w:rPr>
          <w:sz w:val="28"/>
          <w:szCs w:val="28"/>
        </w:rPr>
        <w:lastRenderedPageBreak/>
        <w:t>способностивлияют на темп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вид и способ усвоения спортивной техники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а также на ее дальнейшую стабилизацию и ситуационно-адекватное разнообразное применение.Они ведут к больше плотности и вариативности процессов управления движениями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 увеличению двигательного опыта. Ведение мяча</w:t>
      </w:r>
      <w:r w:rsidR="0090138E" w:rsidRPr="00063907">
        <w:rPr>
          <w:sz w:val="28"/>
          <w:szCs w:val="28"/>
        </w:rPr>
        <w:t>,</w:t>
      </w:r>
      <w:r w:rsidR="005D6679">
        <w:rPr>
          <w:sz w:val="28"/>
          <w:szCs w:val="28"/>
        </w:rPr>
        <w:t xml:space="preserve"> </w:t>
      </w:r>
      <w:r w:rsidRPr="00063907">
        <w:rPr>
          <w:sz w:val="28"/>
          <w:szCs w:val="28"/>
        </w:rPr>
        <w:t>являясь сложно-координационным действием в большой степени зависит от степени развития общей координации движений.</w:t>
      </w:r>
    </w:p>
    <w:p w14:paraId="0A9E2ECB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Анализ литературы показал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 современной теории не достаточно сведений о влиянии развития телесной ловкости на эффективное использование ведения мяча в соревновательной деятельности.</w:t>
      </w:r>
    </w:p>
    <w:p w14:paraId="7175E63A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Выявлено количество потерь и ошибок при ведении мяча в игровых условиях. Так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больше половины испытуемых имеют большое количество потерь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что в целом влияет на результат соревновательной деятельности и конкретных матчей в целом.Кроме того отмечено что потери на ведении в большой степени влияют на настрой юных баскетболистов их эмоциональную устойчивость. </w:t>
      </w:r>
    </w:p>
    <w:p w14:paraId="530E4005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В ходе работы оценен исходный уровень развития Телесной ловкости юношей 13-1</w:t>
      </w:r>
      <w:r w:rsidR="007F20AE" w:rsidRPr="007F20AE">
        <w:rPr>
          <w:sz w:val="28"/>
          <w:szCs w:val="28"/>
        </w:rPr>
        <w:t>4</w:t>
      </w:r>
      <w:r w:rsidRPr="00063907">
        <w:rPr>
          <w:sz w:val="28"/>
          <w:szCs w:val="28"/>
        </w:rPr>
        <w:t xml:space="preserve"> лет по ряду тестов. Выявлена равномерность их развития у испытуемых до эксперимента и большое расхождение оценок по результатам педагогического эксперимента. Определено что уровень развития координационных способностей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в том числе ручной и телесной ловкостиво многом зависит от индивидуального уровня развития юного спортсмена в целом.</w:t>
      </w:r>
    </w:p>
    <w:p w14:paraId="64BAF0E2" w14:textId="77777777" w:rsidR="00AA69BD" w:rsidRPr="00063907" w:rsidRDefault="00AA69BD" w:rsidP="00450CCA">
      <w:pPr>
        <w:spacing w:line="360" w:lineRule="auto"/>
        <w:ind w:firstLine="709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Сущность разработаннойнами методикизаключалась во внедрении специальных упражнений на телесную ловкость в систему тренировки ведения мяча.Некоторые упражнения раньше использовались для тренировки специальных физических качеств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некоторые были разработаны нами для решения поставленной проблемы. Стоит </w:t>
      </w:r>
      <w:proofErr w:type="gramStart"/>
      <w:r w:rsidRPr="00063907">
        <w:rPr>
          <w:sz w:val="28"/>
          <w:szCs w:val="28"/>
        </w:rPr>
        <w:t>отметить</w:t>
      </w:r>
      <w:proofErr w:type="gramEnd"/>
      <w:r w:rsidRPr="00063907">
        <w:rPr>
          <w:sz w:val="28"/>
          <w:szCs w:val="28"/>
        </w:rPr>
        <w:t xml:space="preserve"> что сократилось количество совершаемых ошибок на ведении и повысилась эффективностьиспользования ведения в соревновательной деятельности.</w:t>
      </w:r>
    </w:p>
    <w:p w14:paraId="72B7EB9C" w14:textId="77777777" w:rsidR="004D4D89" w:rsidRPr="00063907" w:rsidRDefault="00EE5719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4D4D89" w:rsidRPr="00063907">
        <w:rPr>
          <w:b/>
          <w:bCs/>
          <w:sz w:val="28"/>
          <w:szCs w:val="28"/>
        </w:rPr>
        <w:lastRenderedPageBreak/>
        <w:t>Список использованной литературы</w:t>
      </w:r>
    </w:p>
    <w:p w14:paraId="14D6B3E3" w14:textId="77777777" w:rsidR="004D4D89" w:rsidRPr="00063907" w:rsidRDefault="004D4D89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0BBFDAD1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1. Ашмарин Б.А. Теория и методика физического воспитания./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1990 г. – 235с.</w:t>
      </w:r>
    </w:p>
    <w:p w14:paraId="5A3A451D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2. Бернштейн Н.А. О ловкости и её развитии.</w:t>
      </w:r>
      <w:r w:rsidR="00EE5719" w:rsidRPr="00063907">
        <w:rPr>
          <w:sz w:val="28"/>
          <w:szCs w:val="28"/>
        </w:rPr>
        <w:t xml:space="preserve"> - </w:t>
      </w:r>
      <w:r w:rsidRPr="00063907">
        <w:rPr>
          <w:sz w:val="28"/>
          <w:szCs w:val="28"/>
        </w:rPr>
        <w:t>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191. – 288 с.</w:t>
      </w:r>
    </w:p>
    <w:p w14:paraId="087A446D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3. Блинов Н.Г.</w:t>
      </w:r>
      <w:r w:rsidR="0090138E" w:rsidRPr="00063907">
        <w:rPr>
          <w:sz w:val="28"/>
          <w:szCs w:val="28"/>
        </w:rPr>
        <w:t>,</w:t>
      </w:r>
      <w:proofErr w:type="spellStart"/>
      <w:r w:rsidRPr="00063907">
        <w:rPr>
          <w:sz w:val="28"/>
          <w:szCs w:val="28"/>
        </w:rPr>
        <w:t>Игишева</w:t>
      </w:r>
      <w:proofErr w:type="spellEnd"/>
      <w:r w:rsidRPr="00063907">
        <w:rPr>
          <w:sz w:val="28"/>
          <w:szCs w:val="28"/>
        </w:rPr>
        <w:t xml:space="preserve"> Л.Н. Практикум по психофизиологической диагностике. –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2000 г. – 200с.</w:t>
      </w:r>
    </w:p>
    <w:p w14:paraId="559FC9BC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4. Верхошанский Ю.В.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Основы специальной физической подготовки спортсменов. –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1988 г. – 331с.</w:t>
      </w:r>
    </w:p>
    <w:p w14:paraId="6E0B1DB7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5. </w:t>
      </w:r>
      <w:proofErr w:type="spellStart"/>
      <w:r w:rsidRPr="00063907">
        <w:rPr>
          <w:sz w:val="28"/>
          <w:szCs w:val="28"/>
        </w:rPr>
        <w:t>Гобик</w:t>
      </w:r>
      <w:proofErr w:type="spellEnd"/>
      <w:r w:rsidRPr="00063907">
        <w:rPr>
          <w:sz w:val="28"/>
          <w:szCs w:val="28"/>
        </w:rPr>
        <w:t xml:space="preserve"> М.А. Спортивная метрология.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1988 г. – 127с.</w:t>
      </w:r>
    </w:p>
    <w:p w14:paraId="3B7FEF51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6. </w:t>
      </w:r>
      <w:proofErr w:type="spellStart"/>
      <w:r w:rsidRPr="00063907">
        <w:rPr>
          <w:sz w:val="28"/>
          <w:szCs w:val="28"/>
        </w:rPr>
        <w:t>Гогунов</w:t>
      </w:r>
      <w:proofErr w:type="spellEnd"/>
      <w:r w:rsidRPr="00063907">
        <w:rPr>
          <w:sz w:val="28"/>
          <w:szCs w:val="28"/>
        </w:rPr>
        <w:t xml:space="preserve"> Е.</w:t>
      </w:r>
      <w:r w:rsidRPr="00063907">
        <w:rPr>
          <w:sz w:val="28"/>
          <w:szCs w:val="28"/>
          <w:lang w:val="en-US"/>
        </w:rPr>
        <w:t>H</w:t>
      </w:r>
      <w:r w:rsidRPr="00063907">
        <w:rPr>
          <w:sz w:val="28"/>
          <w:szCs w:val="28"/>
        </w:rPr>
        <w:t>.</w:t>
      </w:r>
      <w:r w:rsidR="0090138E" w:rsidRPr="00063907">
        <w:rPr>
          <w:sz w:val="28"/>
          <w:szCs w:val="28"/>
        </w:rPr>
        <w:t>,</w:t>
      </w:r>
      <w:proofErr w:type="spellStart"/>
      <w:r w:rsidRPr="00063907">
        <w:rPr>
          <w:sz w:val="28"/>
          <w:szCs w:val="28"/>
        </w:rPr>
        <w:t>Мартъенов</w:t>
      </w:r>
      <w:proofErr w:type="spellEnd"/>
      <w:r w:rsidRPr="00063907">
        <w:rPr>
          <w:sz w:val="28"/>
          <w:szCs w:val="28"/>
        </w:rPr>
        <w:t xml:space="preserve"> Б.Н.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Психология физического воспитания и спорта.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2000 г. </w:t>
      </w:r>
      <w:r w:rsidR="00EE5719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264с.</w:t>
      </w:r>
    </w:p>
    <w:p w14:paraId="360CB764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7. Гомельс</w:t>
      </w:r>
      <w:r w:rsidR="00EE5719" w:rsidRPr="00063907">
        <w:rPr>
          <w:sz w:val="28"/>
          <w:szCs w:val="28"/>
        </w:rPr>
        <w:t>кий А.А. Будни баскетбола. – М.</w:t>
      </w:r>
      <w:r w:rsidRPr="00063907">
        <w:rPr>
          <w:sz w:val="28"/>
          <w:szCs w:val="28"/>
        </w:rPr>
        <w:t>: 1964. – 99с.</w:t>
      </w:r>
    </w:p>
    <w:p w14:paraId="20E43D50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8. </w:t>
      </w:r>
      <w:proofErr w:type="spellStart"/>
      <w:r w:rsidRPr="00063907">
        <w:rPr>
          <w:sz w:val="28"/>
          <w:szCs w:val="28"/>
        </w:rPr>
        <w:t>Гужаловский</w:t>
      </w:r>
      <w:proofErr w:type="spellEnd"/>
      <w:r w:rsidRPr="00063907">
        <w:rPr>
          <w:sz w:val="28"/>
          <w:szCs w:val="28"/>
        </w:rPr>
        <w:t xml:space="preserve"> А.А. Основы теории и методики физической культуры.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1988 г. </w:t>
      </w:r>
      <w:r w:rsidR="00EE5719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186с.</w:t>
      </w:r>
    </w:p>
    <w:p w14:paraId="6F10F290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9. </w:t>
      </w:r>
      <w:proofErr w:type="spellStart"/>
      <w:r w:rsidRPr="00063907">
        <w:rPr>
          <w:sz w:val="28"/>
          <w:szCs w:val="28"/>
        </w:rPr>
        <w:t>Двейрина</w:t>
      </w:r>
      <w:proofErr w:type="spellEnd"/>
      <w:r w:rsidRPr="00063907">
        <w:rPr>
          <w:sz w:val="28"/>
          <w:szCs w:val="28"/>
        </w:rPr>
        <w:t xml:space="preserve"> О.А. Развитие координационных способностей на уроках физической культуры в школе: Учебное пособие // СПБ ГАФК им. П. Ф. Лесгафта 2000. – 47с.</w:t>
      </w:r>
    </w:p>
    <w:p w14:paraId="7836699B" w14:textId="77777777" w:rsidR="004D4D89" w:rsidRPr="00063907" w:rsidRDefault="00F5450E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10. Кожевникова З.</w:t>
      </w:r>
      <w:r w:rsidR="004D4D89" w:rsidRPr="00063907">
        <w:rPr>
          <w:sz w:val="28"/>
          <w:szCs w:val="28"/>
        </w:rPr>
        <w:t>Я</w:t>
      </w:r>
      <w:r w:rsidRPr="00063907">
        <w:rPr>
          <w:sz w:val="28"/>
          <w:szCs w:val="28"/>
        </w:rPr>
        <w:t>.</w:t>
      </w:r>
      <w:r w:rsidR="004D4D89" w:rsidRPr="00063907">
        <w:rPr>
          <w:sz w:val="28"/>
          <w:szCs w:val="28"/>
        </w:rPr>
        <w:t xml:space="preserve"> Тренировка ловкости и быстроты баскетболиста. – М.</w:t>
      </w:r>
      <w:r w:rsidR="00EE5719" w:rsidRPr="00063907">
        <w:rPr>
          <w:sz w:val="28"/>
          <w:szCs w:val="28"/>
        </w:rPr>
        <w:t>:</w:t>
      </w:r>
      <w:r w:rsidR="004D4D89" w:rsidRPr="00063907">
        <w:rPr>
          <w:sz w:val="28"/>
          <w:szCs w:val="28"/>
        </w:rPr>
        <w:t xml:space="preserve"> Физкультура и спорт</w:t>
      </w:r>
      <w:r w:rsidR="0090138E" w:rsidRPr="00063907">
        <w:rPr>
          <w:sz w:val="28"/>
          <w:szCs w:val="28"/>
        </w:rPr>
        <w:t>,</w:t>
      </w:r>
      <w:r w:rsidR="004D4D89" w:rsidRPr="00063907">
        <w:rPr>
          <w:sz w:val="28"/>
          <w:szCs w:val="28"/>
        </w:rPr>
        <w:t xml:space="preserve"> 1971г. – 95с.</w:t>
      </w:r>
    </w:p>
    <w:p w14:paraId="5A7E63B5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11. Кофман П.К. Настольная книга учителя физической культуры. -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1998 г. </w:t>
      </w:r>
      <w:r w:rsidR="00F5450E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146с.</w:t>
      </w:r>
    </w:p>
    <w:p w14:paraId="3DC3EF18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12. Лях В.И. Тесты в физическом воспитании школьников.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// 1998 г. </w:t>
      </w:r>
      <w:r w:rsidR="00F5450E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204с.</w:t>
      </w:r>
    </w:p>
    <w:p w14:paraId="20B84B7B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13. </w:t>
      </w:r>
      <w:proofErr w:type="spellStart"/>
      <w:r w:rsidRPr="00063907">
        <w:rPr>
          <w:sz w:val="28"/>
          <w:szCs w:val="28"/>
        </w:rPr>
        <w:t>Линдеберг</w:t>
      </w:r>
      <w:proofErr w:type="spellEnd"/>
      <w:r w:rsidRPr="00063907">
        <w:rPr>
          <w:sz w:val="28"/>
          <w:szCs w:val="28"/>
        </w:rPr>
        <w:t xml:space="preserve"> Ф. Баскетбол: игра и обучение. – М.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// 1971г. – 279с.</w:t>
      </w:r>
    </w:p>
    <w:p w14:paraId="59346667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14. Максименко </w:t>
      </w:r>
      <w:r w:rsidRPr="00063907">
        <w:rPr>
          <w:sz w:val="28"/>
          <w:szCs w:val="28"/>
          <w:lang w:val="en-US"/>
        </w:rPr>
        <w:t>A</w:t>
      </w:r>
      <w:r w:rsidRPr="00063907">
        <w:rPr>
          <w:sz w:val="28"/>
          <w:szCs w:val="28"/>
        </w:rPr>
        <w:t>.</w:t>
      </w:r>
      <w:r w:rsidRPr="00063907">
        <w:rPr>
          <w:sz w:val="28"/>
          <w:szCs w:val="28"/>
          <w:lang w:val="en-US"/>
        </w:rPr>
        <w:t>M</w:t>
      </w:r>
      <w:r w:rsidRPr="00063907">
        <w:rPr>
          <w:sz w:val="28"/>
          <w:szCs w:val="28"/>
        </w:rPr>
        <w:t>. Основы теории и методики физической культуры. –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1999 г. </w:t>
      </w:r>
      <w:r w:rsidR="00F5450E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165с.</w:t>
      </w:r>
    </w:p>
    <w:p w14:paraId="4A496A83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lastRenderedPageBreak/>
        <w:t>15. Матвеев Л.П. Теория и методика физической культуры. -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1991 г. </w:t>
      </w:r>
      <w:r w:rsidR="00F5450E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211с.</w:t>
      </w:r>
    </w:p>
    <w:p w14:paraId="7D880F69" w14:textId="77777777" w:rsidR="004D4D89" w:rsidRPr="00063907" w:rsidRDefault="00F5450E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16. Нестеровский Д.</w:t>
      </w:r>
      <w:r w:rsidR="004D4D89" w:rsidRPr="00063907">
        <w:rPr>
          <w:sz w:val="28"/>
          <w:szCs w:val="28"/>
        </w:rPr>
        <w:t>И. Баскетбол: Теория и методика обучения. – М.//Издательский центр Академия</w:t>
      </w:r>
      <w:r w:rsidR="0090138E" w:rsidRPr="00063907">
        <w:rPr>
          <w:sz w:val="28"/>
          <w:szCs w:val="28"/>
        </w:rPr>
        <w:t>,</w:t>
      </w:r>
      <w:r w:rsidR="004D4D89" w:rsidRPr="00063907">
        <w:rPr>
          <w:sz w:val="28"/>
          <w:szCs w:val="28"/>
        </w:rPr>
        <w:t xml:space="preserve"> 2007. – 336с.</w:t>
      </w:r>
    </w:p>
    <w:p w14:paraId="67C41798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17. Новиков А.Д. Теория и методика физического воспитания. –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1976 г. - 354с.</w:t>
      </w:r>
    </w:p>
    <w:p w14:paraId="68CA0426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18. Попов </w:t>
      </w:r>
      <w:proofErr w:type="spellStart"/>
      <w:proofErr w:type="gramStart"/>
      <w:r w:rsidRPr="00063907">
        <w:rPr>
          <w:sz w:val="28"/>
          <w:szCs w:val="28"/>
        </w:rPr>
        <w:t>В.П.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>Грузнов</w:t>
      </w:r>
      <w:proofErr w:type="spellEnd"/>
      <w:proofErr w:type="gramEnd"/>
      <w:r w:rsidRPr="00063907">
        <w:rPr>
          <w:sz w:val="28"/>
          <w:szCs w:val="28"/>
        </w:rPr>
        <w:t xml:space="preserve"> Ю.Г. Основы воспитания физических способностей //Основы теории и методики физической культуры: Учеб. для техникумов физической культуры /Под редакцией А.А. </w:t>
      </w:r>
      <w:proofErr w:type="spellStart"/>
      <w:r w:rsidRPr="00063907">
        <w:rPr>
          <w:sz w:val="28"/>
          <w:szCs w:val="28"/>
        </w:rPr>
        <w:t>Гужаловского</w:t>
      </w:r>
      <w:proofErr w:type="spellEnd"/>
      <w:r w:rsidRPr="00063907">
        <w:rPr>
          <w:sz w:val="28"/>
          <w:szCs w:val="28"/>
        </w:rPr>
        <w:t>. -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1986.</w:t>
      </w:r>
    </w:p>
    <w:p w14:paraId="290E0F28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19. Портных Ю.И.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Лосин Б.Е.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Кит Л.С.</w:t>
      </w:r>
      <w:r w:rsidR="0090138E" w:rsidRPr="00063907">
        <w:rPr>
          <w:sz w:val="28"/>
          <w:szCs w:val="28"/>
        </w:rPr>
        <w:t>,</w:t>
      </w:r>
      <w:proofErr w:type="spellStart"/>
      <w:r w:rsidRPr="00063907">
        <w:rPr>
          <w:sz w:val="28"/>
          <w:szCs w:val="28"/>
        </w:rPr>
        <w:t>Луткова</w:t>
      </w:r>
      <w:proofErr w:type="spellEnd"/>
      <w:r w:rsidRPr="00063907">
        <w:rPr>
          <w:sz w:val="28"/>
          <w:szCs w:val="28"/>
        </w:rPr>
        <w:t xml:space="preserve"> Н.В.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Мининой Л.Н.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Игры в тренировке баскетболистов: Учебное пособие/ </w:t>
      </w:r>
      <w:proofErr w:type="spellStart"/>
      <w:r w:rsidRPr="00063907">
        <w:rPr>
          <w:sz w:val="28"/>
          <w:szCs w:val="28"/>
        </w:rPr>
        <w:t>СПбГафк</w:t>
      </w:r>
      <w:proofErr w:type="spellEnd"/>
      <w:r w:rsidRPr="00063907">
        <w:rPr>
          <w:sz w:val="28"/>
          <w:szCs w:val="28"/>
        </w:rPr>
        <w:t xml:space="preserve"> им. П.Ф. Лесгафта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1999. – 66с.</w:t>
      </w:r>
    </w:p>
    <w:p w14:paraId="1B6833D8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20. Семашко</w:t>
      </w:r>
      <w:r w:rsidR="00660674" w:rsidRPr="00063907">
        <w:rPr>
          <w:sz w:val="28"/>
          <w:szCs w:val="28"/>
        </w:rPr>
        <w:t xml:space="preserve"> Н.</w:t>
      </w:r>
      <w:r w:rsidRPr="00063907">
        <w:rPr>
          <w:sz w:val="28"/>
          <w:szCs w:val="28"/>
        </w:rPr>
        <w:t>В. Баскетбол. Учебник для физ. Ин-тов. – М.: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1976. </w:t>
      </w:r>
      <w:r w:rsidR="00660674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>263с.</w:t>
      </w:r>
    </w:p>
    <w:p w14:paraId="0799B5CC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21. Сулейманов И.И. и др.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Общее физкультурное образование: Учебник. Том 1. Школьное физкультурное образование. Часть 3. – Омск:// </w:t>
      </w:r>
      <w:proofErr w:type="spellStart"/>
      <w:r w:rsidRPr="00063907">
        <w:rPr>
          <w:sz w:val="28"/>
          <w:szCs w:val="28"/>
        </w:rPr>
        <w:t>СибГАФК</w:t>
      </w:r>
      <w:proofErr w:type="spellEnd"/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1999 г. </w:t>
      </w:r>
      <w:r w:rsidR="00660674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128с.</w:t>
      </w:r>
    </w:p>
    <w:p w14:paraId="2EDFFBCC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22. Суслов Ф.П. Теория и методика спорта. -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1997 г. – 105с.</w:t>
      </w:r>
    </w:p>
    <w:p w14:paraId="61CB8CC9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23. Филин В.П. Воспитание физических качеств у юных спортсменов. М.://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1974.</w:t>
      </w:r>
    </w:p>
    <w:p w14:paraId="58E4E664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 xml:space="preserve">24. </w:t>
      </w:r>
      <w:proofErr w:type="spellStart"/>
      <w:r w:rsidRPr="00063907">
        <w:rPr>
          <w:sz w:val="28"/>
          <w:szCs w:val="28"/>
        </w:rPr>
        <w:t>Харре</w:t>
      </w:r>
      <w:proofErr w:type="spellEnd"/>
      <w:r w:rsidRPr="00063907">
        <w:rPr>
          <w:sz w:val="28"/>
          <w:szCs w:val="28"/>
        </w:rPr>
        <w:t xml:space="preserve"> Л. Учение о тренировке. -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1971 г. - 107с.</w:t>
      </w:r>
    </w:p>
    <w:p w14:paraId="60676F54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25. Холодов Ж.К.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Теория и методика физического воспитания и спорта. - М.//: Физкультура и спорт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2000 г. </w:t>
      </w:r>
      <w:r w:rsidR="00373975" w:rsidRPr="00063907">
        <w:rPr>
          <w:sz w:val="28"/>
          <w:szCs w:val="28"/>
        </w:rPr>
        <w:t>–</w:t>
      </w:r>
      <w:r w:rsidRPr="00063907">
        <w:rPr>
          <w:sz w:val="28"/>
          <w:szCs w:val="28"/>
        </w:rPr>
        <w:t xml:space="preserve"> 348с.</w:t>
      </w:r>
    </w:p>
    <w:p w14:paraId="7B26E405" w14:textId="77777777" w:rsidR="004D4D89" w:rsidRPr="00063907" w:rsidRDefault="004D4D89" w:rsidP="00EE5719">
      <w:pPr>
        <w:spacing w:line="360" w:lineRule="auto"/>
        <w:jc w:val="both"/>
        <w:rPr>
          <w:sz w:val="28"/>
          <w:szCs w:val="28"/>
        </w:rPr>
      </w:pPr>
      <w:r w:rsidRPr="00063907">
        <w:rPr>
          <w:sz w:val="28"/>
          <w:szCs w:val="28"/>
        </w:rPr>
        <w:t>26. Яхонтов Е.Р.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Физическая подготовка баскетболистов. – </w:t>
      </w:r>
      <w:proofErr w:type="spellStart"/>
      <w:r w:rsidRPr="00063907">
        <w:rPr>
          <w:sz w:val="28"/>
          <w:szCs w:val="28"/>
        </w:rPr>
        <w:t>Спб</w:t>
      </w:r>
      <w:proofErr w:type="spellEnd"/>
      <w:r w:rsidRPr="00063907">
        <w:rPr>
          <w:sz w:val="28"/>
          <w:szCs w:val="28"/>
        </w:rPr>
        <w:t>.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Олимп</w:t>
      </w:r>
      <w:r w:rsidR="0090138E" w:rsidRPr="00063907">
        <w:rPr>
          <w:sz w:val="28"/>
          <w:szCs w:val="28"/>
        </w:rPr>
        <w:t>,</w:t>
      </w:r>
      <w:r w:rsidRPr="00063907">
        <w:rPr>
          <w:sz w:val="28"/>
          <w:szCs w:val="28"/>
        </w:rPr>
        <w:t xml:space="preserve"> 2006. – 134с.</w:t>
      </w:r>
    </w:p>
    <w:p w14:paraId="1E069359" w14:textId="77777777" w:rsidR="006B34C6" w:rsidRPr="009609B7" w:rsidRDefault="00EE5719" w:rsidP="00450CCA">
      <w:pPr>
        <w:spacing w:line="360" w:lineRule="auto"/>
        <w:ind w:firstLine="709"/>
        <w:jc w:val="both"/>
        <w:rPr>
          <w:b/>
          <w:bCs/>
          <w:i/>
          <w:sz w:val="40"/>
          <w:szCs w:val="40"/>
        </w:rPr>
      </w:pPr>
      <w:r w:rsidRPr="00063907">
        <w:rPr>
          <w:sz w:val="28"/>
          <w:szCs w:val="28"/>
        </w:rPr>
        <w:br w:type="page"/>
      </w:r>
      <w:r w:rsidR="00373975" w:rsidRPr="009609B7">
        <w:rPr>
          <w:b/>
          <w:bCs/>
          <w:i/>
          <w:sz w:val="40"/>
          <w:szCs w:val="40"/>
        </w:rPr>
        <w:lastRenderedPageBreak/>
        <w:t>Приложение</w:t>
      </w:r>
    </w:p>
    <w:p w14:paraId="7D4F76CC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C8D7C86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Результаты тестирования в контрольном упражнении челночный бег экспериментальная группа</w:t>
      </w:r>
    </w:p>
    <w:p w14:paraId="0AEF09CF" w14:textId="77777777" w:rsidR="00373975" w:rsidRPr="007F20AE" w:rsidRDefault="00063907" w:rsidP="00450CC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5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966"/>
        <w:gridCol w:w="1958"/>
        <w:gridCol w:w="1980"/>
        <w:gridCol w:w="2520"/>
      </w:tblGrid>
      <w:tr w:rsidR="006B34C6" w:rsidRPr="00063907" w14:paraId="68BDF1A6" w14:textId="77777777">
        <w:trPr>
          <w:trHeight w:val="675"/>
        </w:trPr>
        <w:tc>
          <w:tcPr>
            <w:tcW w:w="396" w:type="dxa"/>
          </w:tcPr>
          <w:p w14:paraId="0F57F7AF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1966" w:type="dxa"/>
          </w:tcPr>
          <w:p w14:paraId="3CC5B1D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958" w:type="dxa"/>
          </w:tcPr>
          <w:p w14:paraId="07455B7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прохождения</w:t>
            </w:r>
          </w:p>
        </w:tc>
        <w:tc>
          <w:tcPr>
            <w:tcW w:w="1980" w:type="dxa"/>
          </w:tcPr>
          <w:p w14:paraId="0AD247C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повторного прохождения теста</w:t>
            </w:r>
          </w:p>
        </w:tc>
        <w:tc>
          <w:tcPr>
            <w:tcW w:w="2520" w:type="dxa"/>
          </w:tcPr>
          <w:p w14:paraId="4017B66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Лучший результат из 2х попыток</w:t>
            </w:r>
          </w:p>
        </w:tc>
      </w:tr>
      <w:tr w:rsidR="006B34C6" w:rsidRPr="00063907" w14:paraId="0A381AFA" w14:textId="77777777">
        <w:trPr>
          <w:trHeight w:val="328"/>
        </w:trPr>
        <w:tc>
          <w:tcPr>
            <w:tcW w:w="396" w:type="dxa"/>
          </w:tcPr>
          <w:p w14:paraId="59EC51C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66" w:type="dxa"/>
          </w:tcPr>
          <w:p w14:paraId="5A0A55BF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</w:t>
            </w:r>
            <w:r w:rsidR="00777E2A" w:rsidRPr="00063907">
              <w:rPr>
                <w:sz w:val="28"/>
                <w:szCs w:val="28"/>
              </w:rPr>
              <w:t>агомедов</w:t>
            </w:r>
          </w:p>
        </w:tc>
        <w:tc>
          <w:tcPr>
            <w:tcW w:w="1958" w:type="dxa"/>
          </w:tcPr>
          <w:p w14:paraId="59887666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14:paraId="6333041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14:paraId="3731BD4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1</w:t>
            </w:r>
          </w:p>
        </w:tc>
      </w:tr>
      <w:tr w:rsidR="006B34C6" w:rsidRPr="00063907" w14:paraId="7C1725D2" w14:textId="77777777">
        <w:trPr>
          <w:trHeight w:val="313"/>
        </w:trPr>
        <w:tc>
          <w:tcPr>
            <w:tcW w:w="396" w:type="dxa"/>
          </w:tcPr>
          <w:p w14:paraId="256FA0C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66" w:type="dxa"/>
          </w:tcPr>
          <w:p w14:paraId="46785986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В. </w:t>
            </w:r>
            <w:r w:rsidR="00777E2A" w:rsidRPr="00063907">
              <w:rPr>
                <w:sz w:val="28"/>
                <w:szCs w:val="28"/>
              </w:rPr>
              <w:t>Гаджиев</w:t>
            </w:r>
          </w:p>
        </w:tc>
        <w:tc>
          <w:tcPr>
            <w:tcW w:w="1958" w:type="dxa"/>
          </w:tcPr>
          <w:p w14:paraId="120F31F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14:paraId="6BFD754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14:paraId="7587F6E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</w:t>
            </w:r>
          </w:p>
        </w:tc>
      </w:tr>
      <w:tr w:rsidR="006B34C6" w:rsidRPr="00063907" w14:paraId="3A5337CD" w14:textId="77777777">
        <w:trPr>
          <w:trHeight w:val="313"/>
        </w:trPr>
        <w:tc>
          <w:tcPr>
            <w:tcW w:w="396" w:type="dxa"/>
          </w:tcPr>
          <w:p w14:paraId="1F12F4E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66" w:type="dxa"/>
          </w:tcPr>
          <w:p w14:paraId="354944DD" w14:textId="77777777" w:rsidR="006B34C6" w:rsidRPr="00063907" w:rsidRDefault="00777E2A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</w:t>
            </w:r>
            <w:r w:rsidR="006B34C6" w:rsidRPr="00063907">
              <w:rPr>
                <w:sz w:val="28"/>
                <w:szCs w:val="28"/>
              </w:rPr>
              <w:t>. С</w:t>
            </w:r>
            <w:r w:rsidRPr="00063907">
              <w:rPr>
                <w:sz w:val="28"/>
                <w:szCs w:val="28"/>
              </w:rPr>
              <w:t>амадов</w:t>
            </w:r>
          </w:p>
        </w:tc>
        <w:tc>
          <w:tcPr>
            <w:tcW w:w="1958" w:type="dxa"/>
          </w:tcPr>
          <w:p w14:paraId="56E3A60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14:paraId="766643C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14:paraId="4C42D0D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</w:tr>
      <w:tr w:rsidR="006B34C6" w:rsidRPr="00063907" w14:paraId="0E50ADCC" w14:textId="77777777">
        <w:trPr>
          <w:trHeight w:val="313"/>
        </w:trPr>
        <w:tc>
          <w:tcPr>
            <w:tcW w:w="396" w:type="dxa"/>
          </w:tcPr>
          <w:p w14:paraId="25908FF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66" w:type="dxa"/>
          </w:tcPr>
          <w:p w14:paraId="35EEA335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</w:t>
            </w:r>
            <w:r w:rsidR="00777E2A" w:rsidRPr="00063907">
              <w:rPr>
                <w:sz w:val="28"/>
                <w:szCs w:val="28"/>
              </w:rPr>
              <w:t>алихов</w:t>
            </w:r>
          </w:p>
        </w:tc>
        <w:tc>
          <w:tcPr>
            <w:tcW w:w="1958" w:type="dxa"/>
          </w:tcPr>
          <w:p w14:paraId="1EF80AD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14:paraId="2CC5754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14:paraId="2E304EE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5</w:t>
            </w:r>
          </w:p>
        </w:tc>
      </w:tr>
      <w:tr w:rsidR="006B34C6" w:rsidRPr="00063907" w14:paraId="72F20E04" w14:textId="77777777">
        <w:trPr>
          <w:trHeight w:val="313"/>
        </w:trPr>
        <w:tc>
          <w:tcPr>
            <w:tcW w:w="396" w:type="dxa"/>
          </w:tcPr>
          <w:p w14:paraId="48281A7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66" w:type="dxa"/>
          </w:tcPr>
          <w:p w14:paraId="458C1947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</w:t>
            </w:r>
            <w:r w:rsidR="00777E2A" w:rsidRPr="00063907">
              <w:rPr>
                <w:sz w:val="28"/>
                <w:szCs w:val="28"/>
              </w:rPr>
              <w:t>укманов</w:t>
            </w:r>
          </w:p>
        </w:tc>
        <w:tc>
          <w:tcPr>
            <w:tcW w:w="1958" w:type="dxa"/>
          </w:tcPr>
          <w:p w14:paraId="2AB28EA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</w:t>
            </w:r>
          </w:p>
        </w:tc>
        <w:tc>
          <w:tcPr>
            <w:tcW w:w="1980" w:type="dxa"/>
          </w:tcPr>
          <w:p w14:paraId="1F17C96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14:paraId="6E955BD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0</w:t>
            </w:r>
          </w:p>
        </w:tc>
      </w:tr>
      <w:tr w:rsidR="006B34C6" w:rsidRPr="00063907" w14:paraId="495BE2DB" w14:textId="77777777">
        <w:trPr>
          <w:trHeight w:val="313"/>
        </w:trPr>
        <w:tc>
          <w:tcPr>
            <w:tcW w:w="396" w:type="dxa"/>
          </w:tcPr>
          <w:p w14:paraId="4B109C7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966" w:type="dxa"/>
          </w:tcPr>
          <w:p w14:paraId="574FB2E2" w14:textId="77777777" w:rsidR="006B34C6" w:rsidRPr="00063907" w:rsidRDefault="00777E2A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958" w:type="dxa"/>
          </w:tcPr>
          <w:p w14:paraId="278E7BA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14:paraId="202A1FD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14:paraId="0B15409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2</w:t>
            </w:r>
          </w:p>
        </w:tc>
      </w:tr>
      <w:tr w:rsidR="006B34C6" w:rsidRPr="00063907" w14:paraId="6765366A" w14:textId="77777777">
        <w:trPr>
          <w:trHeight w:val="313"/>
        </w:trPr>
        <w:tc>
          <w:tcPr>
            <w:tcW w:w="396" w:type="dxa"/>
          </w:tcPr>
          <w:p w14:paraId="651ACB0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66" w:type="dxa"/>
          </w:tcPr>
          <w:p w14:paraId="4FEB4207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</w:t>
            </w:r>
            <w:r w:rsidR="00777E2A" w:rsidRPr="00063907">
              <w:rPr>
                <w:sz w:val="28"/>
                <w:szCs w:val="28"/>
              </w:rPr>
              <w:t>амалов</w:t>
            </w:r>
          </w:p>
        </w:tc>
        <w:tc>
          <w:tcPr>
            <w:tcW w:w="1958" w:type="dxa"/>
          </w:tcPr>
          <w:p w14:paraId="0F50DDC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</w:t>
            </w:r>
          </w:p>
        </w:tc>
        <w:tc>
          <w:tcPr>
            <w:tcW w:w="1980" w:type="dxa"/>
          </w:tcPr>
          <w:p w14:paraId="2C5845C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14:paraId="517A99A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</w:t>
            </w:r>
          </w:p>
        </w:tc>
      </w:tr>
      <w:tr w:rsidR="006B34C6" w:rsidRPr="00063907" w14:paraId="630BF3AB" w14:textId="77777777">
        <w:trPr>
          <w:trHeight w:val="313"/>
        </w:trPr>
        <w:tc>
          <w:tcPr>
            <w:tcW w:w="396" w:type="dxa"/>
          </w:tcPr>
          <w:p w14:paraId="30E57AC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966" w:type="dxa"/>
          </w:tcPr>
          <w:p w14:paraId="6EA48201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</w:t>
            </w:r>
            <w:r w:rsidR="00777E2A" w:rsidRPr="00063907">
              <w:rPr>
                <w:sz w:val="28"/>
                <w:szCs w:val="28"/>
              </w:rPr>
              <w:t>амедов</w:t>
            </w:r>
          </w:p>
        </w:tc>
        <w:tc>
          <w:tcPr>
            <w:tcW w:w="1958" w:type="dxa"/>
          </w:tcPr>
          <w:p w14:paraId="381C4C6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9</w:t>
            </w:r>
          </w:p>
        </w:tc>
        <w:tc>
          <w:tcPr>
            <w:tcW w:w="1980" w:type="dxa"/>
          </w:tcPr>
          <w:p w14:paraId="30AC2F4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520" w:type="dxa"/>
          </w:tcPr>
          <w:p w14:paraId="589EE6E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  <w:r w:rsidR="0090138E" w:rsidRPr="00063907">
              <w:rPr>
                <w:sz w:val="28"/>
                <w:szCs w:val="28"/>
              </w:rPr>
              <w:t>,</w:t>
            </w:r>
            <w:r w:rsidRPr="00063907">
              <w:rPr>
                <w:sz w:val="28"/>
                <w:szCs w:val="28"/>
              </w:rPr>
              <w:t>8</w:t>
            </w:r>
          </w:p>
        </w:tc>
      </w:tr>
    </w:tbl>
    <w:p w14:paraId="5C8FCE39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13E73827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Результаты тестирования в контрольном упражнении челночный бег контрольнаягруппа</w:t>
      </w:r>
    </w:p>
    <w:p w14:paraId="2861E2AC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6</w:t>
      </w:r>
    </w:p>
    <w:tbl>
      <w:tblPr>
        <w:tblW w:w="8804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1966"/>
        <w:gridCol w:w="1958"/>
        <w:gridCol w:w="1980"/>
        <w:gridCol w:w="2520"/>
      </w:tblGrid>
      <w:tr w:rsidR="006B34C6" w:rsidRPr="00063907" w14:paraId="2703915A" w14:textId="77777777">
        <w:trPr>
          <w:trHeight w:val="328"/>
        </w:trPr>
        <w:tc>
          <w:tcPr>
            <w:tcW w:w="380" w:type="dxa"/>
          </w:tcPr>
          <w:p w14:paraId="4E41A44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1966" w:type="dxa"/>
          </w:tcPr>
          <w:p w14:paraId="4748B9D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958" w:type="dxa"/>
          </w:tcPr>
          <w:p w14:paraId="4C0E833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прохождения</w:t>
            </w:r>
          </w:p>
        </w:tc>
        <w:tc>
          <w:tcPr>
            <w:tcW w:w="1980" w:type="dxa"/>
          </w:tcPr>
          <w:p w14:paraId="63CB9B9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повторного прохождения теста</w:t>
            </w:r>
          </w:p>
        </w:tc>
        <w:tc>
          <w:tcPr>
            <w:tcW w:w="2520" w:type="dxa"/>
          </w:tcPr>
          <w:p w14:paraId="151D7AF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Лучший результат из 2х попыток</w:t>
            </w:r>
          </w:p>
        </w:tc>
      </w:tr>
      <w:tr w:rsidR="00777E2A" w:rsidRPr="00063907" w14:paraId="0D6AD726" w14:textId="77777777">
        <w:trPr>
          <w:trHeight w:val="328"/>
        </w:trPr>
        <w:tc>
          <w:tcPr>
            <w:tcW w:w="380" w:type="dxa"/>
          </w:tcPr>
          <w:p w14:paraId="4EEBFCF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66" w:type="dxa"/>
          </w:tcPr>
          <w:p w14:paraId="4E537BD2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1958" w:type="dxa"/>
          </w:tcPr>
          <w:p w14:paraId="73C2120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1980" w:type="dxa"/>
          </w:tcPr>
          <w:p w14:paraId="773BC36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  <w:tc>
          <w:tcPr>
            <w:tcW w:w="2520" w:type="dxa"/>
          </w:tcPr>
          <w:p w14:paraId="4AC5481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</w:tr>
      <w:tr w:rsidR="00777E2A" w:rsidRPr="00063907" w14:paraId="45CEBD63" w14:textId="77777777">
        <w:trPr>
          <w:trHeight w:val="313"/>
        </w:trPr>
        <w:tc>
          <w:tcPr>
            <w:tcW w:w="380" w:type="dxa"/>
          </w:tcPr>
          <w:p w14:paraId="56CC82E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1966" w:type="dxa"/>
          </w:tcPr>
          <w:p w14:paraId="7EC6B74C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1958" w:type="dxa"/>
          </w:tcPr>
          <w:p w14:paraId="2872E79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17,1</w:t>
            </w:r>
          </w:p>
        </w:tc>
        <w:tc>
          <w:tcPr>
            <w:tcW w:w="1980" w:type="dxa"/>
          </w:tcPr>
          <w:p w14:paraId="5B2AF41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17,0</w:t>
            </w:r>
          </w:p>
        </w:tc>
        <w:tc>
          <w:tcPr>
            <w:tcW w:w="2520" w:type="dxa"/>
          </w:tcPr>
          <w:p w14:paraId="19E3736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17,1</w:t>
            </w:r>
          </w:p>
        </w:tc>
      </w:tr>
      <w:tr w:rsidR="00777E2A" w:rsidRPr="00063907" w14:paraId="04E513DE" w14:textId="77777777">
        <w:trPr>
          <w:trHeight w:val="313"/>
        </w:trPr>
        <w:tc>
          <w:tcPr>
            <w:tcW w:w="380" w:type="dxa"/>
          </w:tcPr>
          <w:p w14:paraId="274454A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</w:tcPr>
          <w:p w14:paraId="03718FA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958" w:type="dxa"/>
          </w:tcPr>
          <w:p w14:paraId="369F9CA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  <w:tc>
          <w:tcPr>
            <w:tcW w:w="1980" w:type="dxa"/>
          </w:tcPr>
          <w:p w14:paraId="2448AC7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16,3</w:t>
            </w:r>
          </w:p>
        </w:tc>
        <w:tc>
          <w:tcPr>
            <w:tcW w:w="2520" w:type="dxa"/>
          </w:tcPr>
          <w:p w14:paraId="130D6B9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</w:tr>
      <w:tr w:rsidR="00777E2A" w:rsidRPr="00063907" w14:paraId="5907DAAC" w14:textId="77777777">
        <w:trPr>
          <w:trHeight w:val="313"/>
        </w:trPr>
        <w:tc>
          <w:tcPr>
            <w:tcW w:w="380" w:type="dxa"/>
          </w:tcPr>
          <w:p w14:paraId="6337CBD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</w:tcPr>
          <w:p w14:paraId="6E94E18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1958" w:type="dxa"/>
          </w:tcPr>
          <w:p w14:paraId="609D0F1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18,7</w:t>
            </w:r>
          </w:p>
        </w:tc>
        <w:tc>
          <w:tcPr>
            <w:tcW w:w="1980" w:type="dxa"/>
          </w:tcPr>
          <w:p w14:paraId="0459131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18,9</w:t>
            </w:r>
          </w:p>
        </w:tc>
        <w:tc>
          <w:tcPr>
            <w:tcW w:w="2520" w:type="dxa"/>
          </w:tcPr>
          <w:p w14:paraId="683F21F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18,7</w:t>
            </w:r>
          </w:p>
        </w:tc>
      </w:tr>
      <w:tr w:rsidR="00777E2A" w:rsidRPr="00063907" w14:paraId="27FF704F" w14:textId="77777777">
        <w:trPr>
          <w:trHeight w:val="313"/>
        </w:trPr>
        <w:tc>
          <w:tcPr>
            <w:tcW w:w="380" w:type="dxa"/>
          </w:tcPr>
          <w:p w14:paraId="1D5CEAA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66" w:type="dxa"/>
          </w:tcPr>
          <w:p w14:paraId="10A3C1CC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1958" w:type="dxa"/>
          </w:tcPr>
          <w:p w14:paraId="754E658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1980" w:type="dxa"/>
          </w:tcPr>
          <w:p w14:paraId="5B99011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15,8</w:t>
            </w:r>
          </w:p>
        </w:tc>
        <w:tc>
          <w:tcPr>
            <w:tcW w:w="2520" w:type="dxa"/>
          </w:tcPr>
          <w:p w14:paraId="17CCD47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</w:tr>
      <w:tr w:rsidR="00777E2A" w:rsidRPr="00063907" w14:paraId="546B5B62" w14:textId="77777777">
        <w:trPr>
          <w:trHeight w:val="313"/>
        </w:trPr>
        <w:tc>
          <w:tcPr>
            <w:tcW w:w="380" w:type="dxa"/>
          </w:tcPr>
          <w:p w14:paraId="0D845E7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1966" w:type="dxa"/>
          </w:tcPr>
          <w:p w14:paraId="2A27E36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958" w:type="dxa"/>
          </w:tcPr>
          <w:p w14:paraId="574CA64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15,6</w:t>
            </w:r>
          </w:p>
        </w:tc>
        <w:tc>
          <w:tcPr>
            <w:tcW w:w="1980" w:type="dxa"/>
          </w:tcPr>
          <w:p w14:paraId="3294289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2520" w:type="dxa"/>
          </w:tcPr>
          <w:p w14:paraId="78E7170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15,6</w:t>
            </w:r>
          </w:p>
        </w:tc>
      </w:tr>
      <w:tr w:rsidR="00777E2A" w:rsidRPr="00063907" w14:paraId="7389701D" w14:textId="77777777">
        <w:trPr>
          <w:trHeight w:val="71"/>
        </w:trPr>
        <w:tc>
          <w:tcPr>
            <w:tcW w:w="380" w:type="dxa"/>
          </w:tcPr>
          <w:p w14:paraId="359D918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1966" w:type="dxa"/>
          </w:tcPr>
          <w:p w14:paraId="78E5849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1958" w:type="dxa"/>
          </w:tcPr>
          <w:p w14:paraId="181D9CA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  <w:tc>
          <w:tcPr>
            <w:tcW w:w="1980" w:type="dxa"/>
          </w:tcPr>
          <w:p w14:paraId="430FAB3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16,0</w:t>
            </w:r>
          </w:p>
        </w:tc>
        <w:tc>
          <w:tcPr>
            <w:tcW w:w="2520" w:type="dxa"/>
          </w:tcPr>
          <w:p w14:paraId="4B28B3E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</w:tr>
      <w:tr w:rsidR="00777E2A" w:rsidRPr="00063907" w14:paraId="65E7DA4E" w14:textId="77777777">
        <w:trPr>
          <w:trHeight w:val="71"/>
        </w:trPr>
        <w:tc>
          <w:tcPr>
            <w:tcW w:w="380" w:type="dxa"/>
          </w:tcPr>
          <w:p w14:paraId="7A9EFD4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</w:tcPr>
          <w:p w14:paraId="4067404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1958" w:type="dxa"/>
          </w:tcPr>
          <w:p w14:paraId="541968D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  <w:tc>
          <w:tcPr>
            <w:tcW w:w="1980" w:type="dxa"/>
          </w:tcPr>
          <w:p w14:paraId="6DD6D3E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16,2</w:t>
            </w:r>
          </w:p>
        </w:tc>
        <w:tc>
          <w:tcPr>
            <w:tcW w:w="2520" w:type="dxa"/>
          </w:tcPr>
          <w:p w14:paraId="658CCED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</w:tr>
    </w:tbl>
    <w:p w14:paraId="0AAED820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70A60BC7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Иллинойский тест (по Е.Р. Яхонтову)</w:t>
      </w:r>
      <w:r w:rsidR="00EF0B7D" w:rsidRPr="00EF0B7D">
        <w:rPr>
          <w:b/>
          <w:bCs/>
          <w:sz w:val="28"/>
          <w:szCs w:val="28"/>
        </w:rPr>
        <w:t xml:space="preserve"> </w:t>
      </w:r>
      <w:r w:rsidRPr="00063907">
        <w:rPr>
          <w:b/>
          <w:bCs/>
          <w:sz w:val="28"/>
          <w:szCs w:val="28"/>
        </w:rPr>
        <w:t>экспериментальная группа</w:t>
      </w:r>
    </w:p>
    <w:p w14:paraId="2D1ECE6D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7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93"/>
        <w:gridCol w:w="1980"/>
        <w:gridCol w:w="1980"/>
        <w:gridCol w:w="2160"/>
      </w:tblGrid>
      <w:tr w:rsidR="006B34C6" w:rsidRPr="00063907" w14:paraId="03816D22" w14:textId="77777777">
        <w:trPr>
          <w:trHeight w:val="689"/>
        </w:trPr>
        <w:tc>
          <w:tcPr>
            <w:tcW w:w="447" w:type="dxa"/>
          </w:tcPr>
          <w:p w14:paraId="11E1EC4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793" w:type="dxa"/>
          </w:tcPr>
          <w:p w14:paraId="233196D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980" w:type="dxa"/>
          </w:tcPr>
          <w:p w14:paraId="4073868C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1980" w:type="dxa"/>
          </w:tcPr>
          <w:p w14:paraId="2AFD92A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повторного прохождения </w:t>
            </w:r>
          </w:p>
        </w:tc>
        <w:tc>
          <w:tcPr>
            <w:tcW w:w="2160" w:type="dxa"/>
          </w:tcPr>
          <w:p w14:paraId="5CF0232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Лучшее время </w:t>
            </w:r>
          </w:p>
        </w:tc>
      </w:tr>
      <w:tr w:rsidR="00777E2A" w:rsidRPr="00063907" w14:paraId="404731F0" w14:textId="77777777">
        <w:trPr>
          <w:trHeight w:val="335"/>
        </w:trPr>
        <w:tc>
          <w:tcPr>
            <w:tcW w:w="447" w:type="dxa"/>
          </w:tcPr>
          <w:p w14:paraId="17445C4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793" w:type="dxa"/>
          </w:tcPr>
          <w:p w14:paraId="3495396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980" w:type="dxa"/>
          </w:tcPr>
          <w:p w14:paraId="5BC913C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11,3</w:t>
            </w:r>
          </w:p>
        </w:tc>
        <w:tc>
          <w:tcPr>
            <w:tcW w:w="1980" w:type="dxa"/>
          </w:tcPr>
          <w:p w14:paraId="4C091CA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  <w:tc>
          <w:tcPr>
            <w:tcW w:w="2160" w:type="dxa"/>
          </w:tcPr>
          <w:p w14:paraId="149C03B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</w:tr>
      <w:tr w:rsidR="00777E2A" w:rsidRPr="00063907" w14:paraId="62492BD2" w14:textId="77777777">
        <w:trPr>
          <w:trHeight w:val="320"/>
        </w:trPr>
        <w:tc>
          <w:tcPr>
            <w:tcW w:w="447" w:type="dxa"/>
          </w:tcPr>
          <w:p w14:paraId="06538F5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793" w:type="dxa"/>
          </w:tcPr>
          <w:p w14:paraId="4EAEDD9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980" w:type="dxa"/>
          </w:tcPr>
          <w:p w14:paraId="2576B8C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10,4</w:t>
            </w:r>
          </w:p>
        </w:tc>
        <w:tc>
          <w:tcPr>
            <w:tcW w:w="1980" w:type="dxa"/>
          </w:tcPr>
          <w:p w14:paraId="569C61F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10,2</w:t>
            </w:r>
          </w:p>
        </w:tc>
        <w:tc>
          <w:tcPr>
            <w:tcW w:w="2160" w:type="dxa"/>
          </w:tcPr>
          <w:p w14:paraId="48683F1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10,2</w:t>
            </w:r>
          </w:p>
        </w:tc>
      </w:tr>
      <w:tr w:rsidR="00777E2A" w:rsidRPr="00063907" w14:paraId="75A57D2D" w14:textId="77777777">
        <w:trPr>
          <w:trHeight w:val="320"/>
        </w:trPr>
        <w:tc>
          <w:tcPr>
            <w:tcW w:w="447" w:type="dxa"/>
          </w:tcPr>
          <w:p w14:paraId="2C2308A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793" w:type="dxa"/>
          </w:tcPr>
          <w:p w14:paraId="570FE80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980" w:type="dxa"/>
          </w:tcPr>
          <w:p w14:paraId="18461E7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11,5</w:t>
            </w:r>
          </w:p>
        </w:tc>
        <w:tc>
          <w:tcPr>
            <w:tcW w:w="1980" w:type="dxa"/>
          </w:tcPr>
          <w:p w14:paraId="550B18E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11,4</w:t>
            </w:r>
          </w:p>
        </w:tc>
        <w:tc>
          <w:tcPr>
            <w:tcW w:w="2160" w:type="dxa"/>
          </w:tcPr>
          <w:p w14:paraId="25C79B8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11,4</w:t>
            </w:r>
          </w:p>
        </w:tc>
      </w:tr>
      <w:tr w:rsidR="00777E2A" w:rsidRPr="00063907" w14:paraId="06B2251E" w14:textId="77777777">
        <w:trPr>
          <w:trHeight w:val="320"/>
        </w:trPr>
        <w:tc>
          <w:tcPr>
            <w:tcW w:w="447" w:type="dxa"/>
          </w:tcPr>
          <w:p w14:paraId="68C014F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793" w:type="dxa"/>
          </w:tcPr>
          <w:p w14:paraId="2BF13E0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980" w:type="dxa"/>
          </w:tcPr>
          <w:p w14:paraId="60E5FE9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11,7</w:t>
            </w:r>
          </w:p>
        </w:tc>
        <w:tc>
          <w:tcPr>
            <w:tcW w:w="1980" w:type="dxa"/>
          </w:tcPr>
          <w:p w14:paraId="7263E0F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11,3</w:t>
            </w:r>
          </w:p>
        </w:tc>
        <w:tc>
          <w:tcPr>
            <w:tcW w:w="2160" w:type="dxa"/>
          </w:tcPr>
          <w:p w14:paraId="7CBA008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11,3</w:t>
            </w:r>
          </w:p>
        </w:tc>
      </w:tr>
      <w:tr w:rsidR="00777E2A" w:rsidRPr="00063907" w14:paraId="114EA75E" w14:textId="77777777">
        <w:trPr>
          <w:trHeight w:val="320"/>
        </w:trPr>
        <w:tc>
          <w:tcPr>
            <w:tcW w:w="447" w:type="dxa"/>
          </w:tcPr>
          <w:p w14:paraId="7B4691B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793" w:type="dxa"/>
          </w:tcPr>
          <w:p w14:paraId="5D500A1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980" w:type="dxa"/>
          </w:tcPr>
          <w:p w14:paraId="629F15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12,7</w:t>
            </w:r>
          </w:p>
        </w:tc>
        <w:tc>
          <w:tcPr>
            <w:tcW w:w="1980" w:type="dxa"/>
          </w:tcPr>
          <w:p w14:paraId="0BFD3C5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12,2</w:t>
            </w:r>
          </w:p>
        </w:tc>
        <w:tc>
          <w:tcPr>
            <w:tcW w:w="2160" w:type="dxa"/>
          </w:tcPr>
          <w:p w14:paraId="0D0198C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12,2</w:t>
            </w:r>
          </w:p>
        </w:tc>
      </w:tr>
      <w:tr w:rsidR="00777E2A" w:rsidRPr="00063907" w14:paraId="28D0324E" w14:textId="77777777">
        <w:trPr>
          <w:trHeight w:val="320"/>
        </w:trPr>
        <w:tc>
          <w:tcPr>
            <w:tcW w:w="447" w:type="dxa"/>
          </w:tcPr>
          <w:p w14:paraId="117786E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793" w:type="dxa"/>
          </w:tcPr>
          <w:p w14:paraId="317F503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980" w:type="dxa"/>
          </w:tcPr>
          <w:p w14:paraId="7C362BD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14,9</w:t>
            </w:r>
          </w:p>
        </w:tc>
        <w:tc>
          <w:tcPr>
            <w:tcW w:w="1980" w:type="dxa"/>
          </w:tcPr>
          <w:p w14:paraId="453BF4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13,3</w:t>
            </w:r>
          </w:p>
        </w:tc>
        <w:tc>
          <w:tcPr>
            <w:tcW w:w="2160" w:type="dxa"/>
          </w:tcPr>
          <w:p w14:paraId="28142B5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13,3</w:t>
            </w:r>
          </w:p>
        </w:tc>
      </w:tr>
      <w:tr w:rsidR="00777E2A" w:rsidRPr="00063907" w14:paraId="468B0FF7" w14:textId="77777777">
        <w:trPr>
          <w:trHeight w:val="320"/>
        </w:trPr>
        <w:tc>
          <w:tcPr>
            <w:tcW w:w="447" w:type="dxa"/>
          </w:tcPr>
          <w:p w14:paraId="5626918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793" w:type="dxa"/>
          </w:tcPr>
          <w:p w14:paraId="20AAEFC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980" w:type="dxa"/>
          </w:tcPr>
          <w:p w14:paraId="58BD23B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1980" w:type="dxa"/>
          </w:tcPr>
          <w:p w14:paraId="6B102AC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  <w:tc>
          <w:tcPr>
            <w:tcW w:w="2160" w:type="dxa"/>
          </w:tcPr>
          <w:p w14:paraId="6646D5F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</w:tr>
      <w:tr w:rsidR="00777E2A" w:rsidRPr="00063907" w14:paraId="7FB1E46D" w14:textId="77777777">
        <w:trPr>
          <w:trHeight w:val="320"/>
        </w:trPr>
        <w:tc>
          <w:tcPr>
            <w:tcW w:w="447" w:type="dxa"/>
          </w:tcPr>
          <w:p w14:paraId="5FF0492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793" w:type="dxa"/>
          </w:tcPr>
          <w:p w14:paraId="20332F8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980" w:type="dxa"/>
          </w:tcPr>
          <w:p w14:paraId="66B2A65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14,9</w:t>
            </w:r>
          </w:p>
        </w:tc>
        <w:tc>
          <w:tcPr>
            <w:tcW w:w="1980" w:type="dxa"/>
          </w:tcPr>
          <w:p w14:paraId="6EA3DA6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14,0</w:t>
            </w:r>
          </w:p>
        </w:tc>
        <w:tc>
          <w:tcPr>
            <w:tcW w:w="2160" w:type="dxa"/>
          </w:tcPr>
          <w:p w14:paraId="1EFD8A5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14,0</w:t>
            </w:r>
          </w:p>
        </w:tc>
      </w:tr>
    </w:tbl>
    <w:p w14:paraId="66953736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0573F826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Иллинойский тест (по Е.Р. Яхонтову)</w:t>
      </w:r>
      <w:r w:rsidR="00EF0B7D" w:rsidRPr="00EF0B7D">
        <w:rPr>
          <w:b/>
          <w:bCs/>
          <w:sz w:val="28"/>
          <w:szCs w:val="28"/>
        </w:rPr>
        <w:t xml:space="preserve"> </w:t>
      </w:r>
      <w:r w:rsidRPr="00063907">
        <w:rPr>
          <w:b/>
          <w:bCs/>
          <w:sz w:val="28"/>
          <w:szCs w:val="28"/>
        </w:rPr>
        <w:t>контрольная группа</w:t>
      </w:r>
    </w:p>
    <w:p w14:paraId="4D038200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8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179"/>
        <w:gridCol w:w="2054"/>
        <w:gridCol w:w="1980"/>
        <w:gridCol w:w="2160"/>
      </w:tblGrid>
      <w:tr w:rsidR="006B34C6" w:rsidRPr="00063907" w14:paraId="47782503" w14:textId="77777777">
        <w:trPr>
          <w:trHeight w:val="335"/>
        </w:trPr>
        <w:tc>
          <w:tcPr>
            <w:tcW w:w="447" w:type="dxa"/>
          </w:tcPr>
          <w:p w14:paraId="1A9F1CAF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79" w:type="dxa"/>
          </w:tcPr>
          <w:p w14:paraId="651C218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2054" w:type="dxa"/>
          </w:tcPr>
          <w:p w14:paraId="033EAAC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1980" w:type="dxa"/>
          </w:tcPr>
          <w:p w14:paraId="162A8EB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повторного прохождения </w:t>
            </w:r>
          </w:p>
        </w:tc>
        <w:tc>
          <w:tcPr>
            <w:tcW w:w="2160" w:type="dxa"/>
          </w:tcPr>
          <w:p w14:paraId="79B247C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Лучшее время </w:t>
            </w:r>
          </w:p>
        </w:tc>
      </w:tr>
      <w:tr w:rsidR="00777E2A" w:rsidRPr="00063907" w14:paraId="5B9BE430" w14:textId="77777777">
        <w:trPr>
          <w:trHeight w:val="335"/>
        </w:trPr>
        <w:tc>
          <w:tcPr>
            <w:tcW w:w="447" w:type="dxa"/>
          </w:tcPr>
          <w:p w14:paraId="6730B2D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14:paraId="5249B846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2054" w:type="dxa"/>
          </w:tcPr>
          <w:p w14:paraId="712F2AE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1980" w:type="dxa"/>
          </w:tcPr>
          <w:p w14:paraId="398E833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  <w:tc>
          <w:tcPr>
            <w:tcW w:w="2160" w:type="dxa"/>
          </w:tcPr>
          <w:p w14:paraId="2B4D9D6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</w:tr>
      <w:tr w:rsidR="00777E2A" w:rsidRPr="00063907" w14:paraId="2F240DCB" w14:textId="77777777">
        <w:trPr>
          <w:trHeight w:val="320"/>
        </w:trPr>
        <w:tc>
          <w:tcPr>
            <w:tcW w:w="447" w:type="dxa"/>
          </w:tcPr>
          <w:p w14:paraId="068DDDA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79" w:type="dxa"/>
          </w:tcPr>
          <w:p w14:paraId="0B7C3B5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2054" w:type="dxa"/>
          </w:tcPr>
          <w:p w14:paraId="37FC2D0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13,3</w:t>
            </w:r>
          </w:p>
        </w:tc>
        <w:tc>
          <w:tcPr>
            <w:tcW w:w="1980" w:type="dxa"/>
          </w:tcPr>
          <w:p w14:paraId="60582B8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  <w:tc>
          <w:tcPr>
            <w:tcW w:w="2160" w:type="dxa"/>
          </w:tcPr>
          <w:p w14:paraId="318AA68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</w:tr>
      <w:tr w:rsidR="00777E2A" w:rsidRPr="00063907" w14:paraId="29ED70A2" w14:textId="77777777">
        <w:trPr>
          <w:trHeight w:val="320"/>
        </w:trPr>
        <w:tc>
          <w:tcPr>
            <w:tcW w:w="447" w:type="dxa"/>
          </w:tcPr>
          <w:p w14:paraId="153202C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79" w:type="dxa"/>
          </w:tcPr>
          <w:p w14:paraId="3AA18AEC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2054" w:type="dxa"/>
          </w:tcPr>
          <w:p w14:paraId="625B588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12,5</w:t>
            </w:r>
          </w:p>
        </w:tc>
        <w:tc>
          <w:tcPr>
            <w:tcW w:w="1980" w:type="dxa"/>
          </w:tcPr>
          <w:p w14:paraId="655FEFE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12,8</w:t>
            </w:r>
          </w:p>
        </w:tc>
        <w:tc>
          <w:tcPr>
            <w:tcW w:w="2160" w:type="dxa"/>
          </w:tcPr>
          <w:p w14:paraId="2C829DD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12,2</w:t>
            </w:r>
          </w:p>
        </w:tc>
      </w:tr>
      <w:tr w:rsidR="00777E2A" w:rsidRPr="00063907" w14:paraId="3E79EA8A" w14:textId="77777777">
        <w:trPr>
          <w:trHeight w:val="320"/>
        </w:trPr>
        <w:tc>
          <w:tcPr>
            <w:tcW w:w="447" w:type="dxa"/>
          </w:tcPr>
          <w:p w14:paraId="1506CD8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79" w:type="dxa"/>
          </w:tcPr>
          <w:p w14:paraId="41082D6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2054" w:type="dxa"/>
          </w:tcPr>
          <w:p w14:paraId="71C2B57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  <w:tc>
          <w:tcPr>
            <w:tcW w:w="1980" w:type="dxa"/>
          </w:tcPr>
          <w:p w14:paraId="55B76E8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13,2</w:t>
            </w:r>
          </w:p>
        </w:tc>
        <w:tc>
          <w:tcPr>
            <w:tcW w:w="2160" w:type="dxa"/>
          </w:tcPr>
          <w:p w14:paraId="791890D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</w:tr>
      <w:tr w:rsidR="00777E2A" w:rsidRPr="00063907" w14:paraId="298D1845" w14:textId="77777777">
        <w:trPr>
          <w:trHeight w:val="320"/>
        </w:trPr>
        <w:tc>
          <w:tcPr>
            <w:tcW w:w="447" w:type="dxa"/>
          </w:tcPr>
          <w:p w14:paraId="662786F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79" w:type="dxa"/>
          </w:tcPr>
          <w:p w14:paraId="1571EC4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2054" w:type="dxa"/>
          </w:tcPr>
          <w:p w14:paraId="4E832AC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11,6</w:t>
            </w:r>
          </w:p>
        </w:tc>
        <w:tc>
          <w:tcPr>
            <w:tcW w:w="1980" w:type="dxa"/>
          </w:tcPr>
          <w:p w14:paraId="190BED5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  <w:tc>
          <w:tcPr>
            <w:tcW w:w="2160" w:type="dxa"/>
          </w:tcPr>
          <w:p w14:paraId="799D7B3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</w:tr>
      <w:tr w:rsidR="00777E2A" w:rsidRPr="00063907" w14:paraId="6D1F8075" w14:textId="77777777">
        <w:trPr>
          <w:trHeight w:val="320"/>
        </w:trPr>
        <w:tc>
          <w:tcPr>
            <w:tcW w:w="447" w:type="dxa"/>
          </w:tcPr>
          <w:p w14:paraId="24E8CB8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79" w:type="dxa"/>
          </w:tcPr>
          <w:p w14:paraId="11D510A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2054" w:type="dxa"/>
          </w:tcPr>
          <w:p w14:paraId="35EC8DE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11,5</w:t>
            </w:r>
          </w:p>
        </w:tc>
        <w:tc>
          <w:tcPr>
            <w:tcW w:w="1980" w:type="dxa"/>
          </w:tcPr>
          <w:p w14:paraId="4F0C38A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  <w:tc>
          <w:tcPr>
            <w:tcW w:w="2160" w:type="dxa"/>
          </w:tcPr>
          <w:p w14:paraId="22E6037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</w:tr>
      <w:tr w:rsidR="00777E2A" w:rsidRPr="00063907" w14:paraId="361F21D9" w14:textId="77777777">
        <w:trPr>
          <w:trHeight w:val="71"/>
        </w:trPr>
        <w:tc>
          <w:tcPr>
            <w:tcW w:w="447" w:type="dxa"/>
          </w:tcPr>
          <w:p w14:paraId="6C900A5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79" w:type="dxa"/>
          </w:tcPr>
          <w:p w14:paraId="6CEA16A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2054" w:type="dxa"/>
          </w:tcPr>
          <w:p w14:paraId="6B73FD8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1980" w:type="dxa"/>
          </w:tcPr>
          <w:p w14:paraId="5BD1FD6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  <w:tc>
          <w:tcPr>
            <w:tcW w:w="2160" w:type="dxa"/>
          </w:tcPr>
          <w:p w14:paraId="21F459A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</w:tr>
      <w:tr w:rsidR="00777E2A" w:rsidRPr="00063907" w14:paraId="35C669B2" w14:textId="77777777">
        <w:trPr>
          <w:trHeight w:val="71"/>
        </w:trPr>
        <w:tc>
          <w:tcPr>
            <w:tcW w:w="447" w:type="dxa"/>
          </w:tcPr>
          <w:p w14:paraId="636249B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79" w:type="dxa"/>
          </w:tcPr>
          <w:p w14:paraId="4CB1C632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2054" w:type="dxa"/>
          </w:tcPr>
          <w:p w14:paraId="5B0D3D2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12,7</w:t>
            </w:r>
          </w:p>
        </w:tc>
        <w:tc>
          <w:tcPr>
            <w:tcW w:w="1980" w:type="dxa"/>
          </w:tcPr>
          <w:p w14:paraId="25F0354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12,9</w:t>
            </w:r>
          </w:p>
        </w:tc>
        <w:tc>
          <w:tcPr>
            <w:tcW w:w="2160" w:type="dxa"/>
          </w:tcPr>
          <w:p w14:paraId="0B39719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12,7</w:t>
            </w:r>
          </w:p>
        </w:tc>
      </w:tr>
    </w:tbl>
    <w:p w14:paraId="17D196FA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5E99A8F8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 xml:space="preserve">Бег спиной вперед с </w:t>
      </w:r>
      <w:proofErr w:type="spellStart"/>
      <w:r w:rsidRPr="00063907">
        <w:rPr>
          <w:b/>
          <w:bCs/>
          <w:sz w:val="28"/>
          <w:szCs w:val="28"/>
        </w:rPr>
        <w:t>оббеганием</w:t>
      </w:r>
      <w:proofErr w:type="spellEnd"/>
      <w:r w:rsidRPr="00063907">
        <w:rPr>
          <w:b/>
          <w:bCs/>
          <w:sz w:val="28"/>
          <w:szCs w:val="28"/>
        </w:rPr>
        <w:t xml:space="preserve"> стоек поворотом и рывком экспериментальная группа</w:t>
      </w:r>
    </w:p>
    <w:p w14:paraId="47F41C1E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9</w:t>
      </w:r>
    </w:p>
    <w:tbl>
      <w:tblPr>
        <w:tblW w:w="873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166"/>
        <w:gridCol w:w="1890"/>
        <w:gridCol w:w="1620"/>
        <w:gridCol w:w="2700"/>
      </w:tblGrid>
      <w:tr w:rsidR="006B34C6" w:rsidRPr="00063907" w14:paraId="0053D428" w14:textId="77777777">
        <w:trPr>
          <w:trHeight w:val="689"/>
        </w:trPr>
        <w:tc>
          <w:tcPr>
            <w:tcW w:w="360" w:type="dxa"/>
          </w:tcPr>
          <w:p w14:paraId="7AE7858F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66" w:type="dxa"/>
          </w:tcPr>
          <w:p w14:paraId="1EFBB6E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90" w:type="dxa"/>
          </w:tcPr>
          <w:p w14:paraId="39A4DB2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прохождения теста </w:t>
            </w:r>
          </w:p>
        </w:tc>
        <w:tc>
          <w:tcPr>
            <w:tcW w:w="1620" w:type="dxa"/>
          </w:tcPr>
          <w:p w14:paraId="0477CD66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повторного прохождения теста </w:t>
            </w:r>
          </w:p>
        </w:tc>
        <w:tc>
          <w:tcPr>
            <w:tcW w:w="2700" w:type="dxa"/>
          </w:tcPr>
          <w:p w14:paraId="030F62F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Лучший результат прохождения теста </w:t>
            </w:r>
          </w:p>
        </w:tc>
      </w:tr>
      <w:tr w:rsidR="00777E2A" w:rsidRPr="00063907" w14:paraId="42DC2719" w14:textId="77777777">
        <w:trPr>
          <w:trHeight w:val="335"/>
        </w:trPr>
        <w:tc>
          <w:tcPr>
            <w:tcW w:w="360" w:type="dxa"/>
          </w:tcPr>
          <w:p w14:paraId="2AFEA7C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66" w:type="dxa"/>
          </w:tcPr>
          <w:p w14:paraId="06772BF9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890" w:type="dxa"/>
          </w:tcPr>
          <w:p w14:paraId="24DE98E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620" w:type="dxa"/>
          </w:tcPr>
          <w:p w14:paraId="0A9C4DD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700" w:type="dxa"/>
          </w:tcPr>
          <w:p w14:paraId="2962802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</w:tr>
      <w:tr w:rsidR="00777E2A" w:rsidRPr="00063907" w14:paraId="0509C3AD" w14:textId="77777777">
        <w:trPr>
          <w:trHeight w:val="320"/>
        </w:trPr>
        <w:tc>
          <w:tcPr>
            <w:tcW w:w="360" w:type="dxa"/>
          </w:tcPr>
          <w:p w14:paraId="12D4C16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66" w:type="dxa"/>
          </w:tcPr>
          <w:p w14:paraId="070B4ACF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890" w:type="dxa"/>
          </w:tcPr>
          <w:p w14:paraId="57418CE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620" w:type="dxa"/>
          </w:tcPr>
          <w:p w14:paraId="08C6C85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700" w:type="dxa"/>
          </w:tcPr>
          <w:p w14:paraId="4CFF9BD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23319BAD" w14:textId="77777777">
        <w:trPr>
          <w:trHeight w:val="320"/>
        </w:trPr>
        <w:tc>
          <w:tcPr>
            <w:tcW w:w="360" w:type="dxa"/>
          </w:tcPr>
          <w:p w14:paraId="62A4650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166" w:type="dxa"/>
          </w:tcPr>
          <w:p w14:paraId="57C51C6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890" w:type="dxa"/>
          </w:tcPr>
          <w:p w14:paraId="3FDE96B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20" w:type="dxa"/>
          </w:tcPr>
          <w:p w14:paraId="5948F6B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700" w:type="dxa"/>
          </w:tcPr>
          <w:p w14:paraId="5F2ED86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352D8A02" w14:textId="77777777">
        <w:trPr>
          <w:trHeight w:val="320"/>
        </w:trPr>
        <w:tc>
          <w:tcPr>
            <w:tcW w:w="360" w:type="dxa"/>
          </w:tcPr>
          <w:p w14:paraId="412DF9A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166" w:type="dxa"/>
          </w:tcPr>
          <w:p w14:paraId="1BCFC2F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890" w:type="dxa"/>
          </w:tcPr>
          <w:p w14:paraId="0C77D0F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620" w:type="dxa"/>
          </w:tcPr>
          <w:p w14:paraId="6B97FC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2700" w:type="dxa"/>
          </w:tcPr>
          <w:p w14:paraId="40B32F6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79277948" w14:textId="77777777">
        <w:trPr>
          <w:trHeight w:val="320"/>
        </w:trPr>
        <w:tc>
          <w:tcPr>
            <w:tcW w:w="360" w:type="dxa"/>
          </w:tcPr>
          <w:p w14:paraId="2F144C8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166" w:type="dxa"/>
          </w:tcPr>
          <w:p w14:paraId="38C90D7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890" w:type="dxa"/>
          </w:tcPr>
          <w:p w14:paraId="14177FE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620" w:type="dxa"/>
          </w:tcPr>
          <w:p w14:paraId="6493892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700" w:type="dxa"/>
          </w:tcPr>
          <w:p w14:paraId="0B027AA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15</w:t>
            </w:r>
          </w:p>
        </w:tc>
      </w:tr>
      <w:tr w:rsidR="00777E2A" w:rsidRPr="00063907" w14:paraId="0F87D7CF" w14:textId="77777777">
        <w:trPr>
          <w:trHeight w:val="320"/>
        </w:trPr>
        <w:tc>
          <w:tcPr>
            <w:tcW w:w="360" w:type="dxa"/>
          </w:tcPr>
          <w:p w14:paraId="7A64B69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166" w:type="dxa"/>
          </w:tcPr>
          <w:p w14:paraId="04BDAD6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890" w:type="dxa"/>
          </w:tcPr>
          <w:p w14:paraId="7BB112B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20" w:type="dxa"/>
          </w:tcPr>
          <w:p w14:paraId="5327E45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700" w:type="dxa"/>
          </w:tcPr>
          <w:p w14:paraId="3C6F291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2B5EFDDD" w14:textId="77777777">
        <w:trPr>
          <w:trHeight w:val="320"/>
        </w:trPr>
        <w:tc>
          <w:tcPr>
            <w:tcW w:w="360" w:type="dxa"/>
          </w:tcPr>
          <w:p w14:paraId="696ED71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166" w:type="dxa"/>
          </w:tcPr>
          <w:p w14:paraId="5C3F9F92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890" w:type="dxa"/>
          </w:tcPr>
          <w:p w14:paraId="0FD97FA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620" w:type="dxa"/>
          </w:tcPr>
          <w:p w14:paraId="2603EF4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700" w:type="dxa"/>
          </w:tcPr>
          <w:p w14:paraId="00006CE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</w:tr>
      <w:tr w:rsidR="00777E2A" w:rsidRPr="00063907" w14:paraId="1F47FB41" w14:textId="77777777">
        <w:trPr>
          <w:trHeight w:val="320"/>
        </w:trPr>
        <w:tc>
          <w:tcPr>
            <w:tcW w:w="360" w:type="dxa"/>
          </w:tcPr>
          <w:p w14:paraId="763DCB3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166" w:type="dxa"/>
          </w:tcPr>
          <w:p w14:paraId="3BAB0DD9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890" w:type="dxa"/>
          </w:tcPr>
          <w:p w14:paraId="2C3F0F4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620" w:type="dxa"/>
          </w:tcPr>
          <w:p w14:paraId="0A3A01A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700" w:type="dxa"/>
          </w:tcPr>
          <w:p w14:paraId="6E5DCB2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</w:tr>
    </w:tbl>
    <w:p w14:paraId="277E9CCB" w14:textId="77777777" w:rsidR="006B34C6" w:rsidRPr="00063907" w:rsidRDefault="00373975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sz w:val="28"/>
          <w:szCs w:val="28"/>
        </w:rPr>
        <w:br w:type="page"/>
      </w:r>
      <w:r w:rsidR="006B34C6" w:rsidRPr="00063907">
        <w:rPr>
          <w:b/>
          <w:bCs/>
          <w:sz w:val="28"/>
          <w:szCs w:val="28"/>
        </w:rPr>
        <w:lastRenderedPageBreak/>
        <w:t xml:space="preserve">Бег спиной вперед с </w:t>
      </w:r>
      <w:proofErr w:type="spellStart"/>
      <w:r w:rsidR="006B34C6" w:rsidRPr="00063907">
        <w:rPr>
          <w:b/>
          <w:bCs/>
          <w:sz w:val="28"/>
          <w:szCs w:val="28"/>
        </w:rPr>
        <w:t>оббеганием</w:t>
      </w:r>
      <w:proofErr w:type="spellEnd"/>
      <w:r w:rsidR="006B34C6" w:rsidRPr="00063907">
        <w:rPr>
          <w:b/>
          <w:bCs/>
          <w:sz w:val="28"/>
          <w:szCs w:val="28"/>
        </w:rPr>
        <w:t xml:space="preserve"> стоек поворотом и рывком контрольная группа</w:t>
      </w:r>
    </w:p>
    <w:p w14:paraId="3F51E9B8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10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66"/>
        <w:gridCol w:w="1890"/>
        <w:gridCol w:w="1620"/>
        <w:gridCol w:w="2700"/>
      </w:tblGrid>
      <w:tr w:rsidR="006B34C6" w:rsidRPr="00063907" w14:paraId="6CCF1990" w14:textId="77777777">
        <w:trPr>
          <w:trHeight w:val="335"/>
        </w:trPr>
        <w:tc>
          <w:tcPr>
            <w:tcW w:w="444" w:type="dxa"/>
          </w:tcPr>
          <w:p w14:paraId="448006B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66" w:type="dxa"/>
          </w:tcPr>
          <w:p w14:paraId="7E8F8B2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90" w:type="dxa"/>
          </w:tcPr>
          <w:p w14:paraId="63D93E3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прохождения теста </w:t>
            </w:r>
          </w:p>
        </w:tc>
        <w:tc>
          <w:tcPr>
            <w:tcW w:w="1620" w:type="dxa"/>
          </w:tcPr>
          <w:p w14:paraId="20358E7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повторного прохождения теста </w:t>
            </w:r>
          </w:p>
        </w:tc>
        <w:tc>
          <w:tcPr>
            <w:tcW w:w="2700" w:type="dxa"/>
          </w:tcPr>
          <w:p w14:paraId="41A8339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Лучший результат прохождения теста </w:t>
            </w:r>
          </w:p>
        </w:tc>
      </w:tr>
      <w:tr w:rsidR="00777E2A" w:rsidRPr="00063907" w14:paraId="0DE07420" w14:textId="77777777">
        <w:trPr>
          <w:trHeight w:val="335"/>
        </w:trPr>
        <w:tc>
          <w:tcPr>
            <w:tcW w:w="444" w:type="dxa"/>
          </w:tcPr>
          <w:p w14:paraId="6014ABF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66" w:type="dxa"/>
          </w:tcPr>
          <w:p w14:paraId="1416DA5C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1890" w:type="dxa"/>
          </w:tcPr>
          <w:p w14:paraId="4BC3BFE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620" w:type="dxa"/>
          </w:tcPr>
          <w:p w14:paraId="2FA601D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700" w:type="dxa"/>
          </w:tcPr>
          <w:p w14:paraId="0EA292A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</w:tr>
      <w:tr w:rsidR="00777E2A" w:rsidRPr="00063907" w14:paraId="1217EB1B" w14:textId="77777777">
        <w:trPr>
          <w:trHeight w:val="320"/>
        </w:trPr>
        <w:tc>
          <w:tcPr>
            <w:tcW w:w="444" w:type="dxa"/>
          </w:tcPr>
          <w:p w14:paraId="76D39B3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66" w:type="dxa"/>
          </w:tcPr>
          <w:p w14:paraId="2EF71BB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1890" w:type="dxa"/>
          </w:tcPr>
          <w:p w14:paraId="58EE5FD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620" w:type="dxa"/>
          </w:tcPr>
          <w:p w14:paraId="4BDFB5B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700" w:type="dxa"/>
          </w:tcPr>
          <w:p w14:paraId="604A01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7809E645" w14:textId="77777777">
        <w:trPr>
          <w:trHeight w:val="320"/>
        </w:trPr>
        <w:tc>
          <w:tcPr>
            <w:tcW w:w="444" w:type="dxa"/>
          </w:tcPr>
          <w:p w14:paraId="3AA31CF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66" w:type="dxa"/>
          </w:tcPr>
          <w:p w14:paraId="1E99EA86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890" w:type="dxa"/>
          </w:tcPr>
          <w:p w14:paraId="11C6C72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620" w:type="dxa"/>
          </w:tcPr>
          <w:p w14:paraId="11D3376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700" w:type="dxa"/>
          </w:tcPr>
          <w:p w14:paraId="6F0042A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0637AE90" w14:textId="77777777">
        <w:trPr>
          <w:trHeight w:val="320"/>
        </w:trPr>
        <w:tc>
          <w:tcPr>
            <w:tcW w:w="444" w:type="dxa"/>
          </w:tcPr>
          <w:p w14:paraId="2ED3CA9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66" w:type="dxa"/>
          </w:tcPr>
          <w:p w14:paraId="0E1007D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1890" w:type="dxa"/>
          </w:tcPr>
          <w:p w14:paraId="180A1FD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20" w:type="dxa"/>
          </w:tcPr>
          <w:p w14:paraId="57747FA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700" w:type="dxa"/>
          </w:tcPr>
          <w:p w14:paraId="2B520FD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2ADA0962" w14:textId="77777777">
        <w:trPr>
          <w:trHeight w:val="320"/>
        </w:trPr>
        <w:tc>
          <w:tcPr>
            <w:tcW w:w="444" w:type="dxa"/>
          </w:tcPr>
          <w:p w14:paraId="213087E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66" w:type="dxa"/>
          </w:tcPr>
          <w:p w14:paraId="5DDA8E9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1890" w:type="dxa"/>
          </w:tcPr>
          <w:p w14:paraId="249D49B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620" w:type="dxa"/>
          </w:tcPr>
          <w:p w14:paraId="4121CBE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2700" w:type="dxa"/>
          </w:tcPr>
          <w:p w14:paraId="4898D96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</w:tr>
      <w:tr w:rsidR="00777E2A" w:rsidRPr="00063907" w14:paraId="48420161" w14:textId="77777777">
        <w:trPr>
          <w:trHeight w:val="320"/>
        </w:trPr>
        <w:tc>
          <w:tcPr>
            <w:tcW w:w="444" w:type="dxa"/>
          </w:tcPr>
          <w:p w14:paraId="09A6C5D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2166" w:type="dxa"/>
          </w:tcPr>
          <w:p w14:paraId="5E00059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890" w:type="dxa"/>
          </w:tcPr>
          <w:p w14:paraId="41E37F2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20" w:type="dxa"/>
          </w:tcPr>
          <w:p w14:paraId="4F92847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2700" w:type="dxa"/>
          </w:tcPr>
          <w:p w14:paraId="42F1908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320BB533" w14:textId="77777777">
        <w:trPr>
          <w:trHeight w:val="71"/>
        </w:trPr>
        <w:tc>
          <w:tcPr>
            <w:tcW w:w="444" w:type="dxa"/>
          </w:tcPr>
          <w:p w14:paraId="273BAF8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66" w:type="dxa"/>
          </w:tcPr>
          <w:p w14:paraId="37C94D8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1890" w:type="dxa"/>
          </w:tcPr>
          <w:p w14:paraId="40AFB6B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620" w:type="dxa"/>
          </w:tcPr>
          <w:p w14:paraId="30025F2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700" w:type="dxa"/>
          </w:tcPr>
          <w:p w14:paraId="660A3E7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</w:tr>
      <w:tr w:rsidR="00777E2A" w:rsidRPr="00063907" w14:paraId="158C32E9" w14:textId="77777777">
        <w:trPr>
          <w:trHeight w:val="71"/>
        </w:trPr>
        <w:tc>
          <w:tcPr>
            <w:tcW w:w="444" w:type="dxa"/>
          </w:tcPr>
          <w:p w14:paraId="0633281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66" w:type="dxa"/>
          </w:tcPr>
          <w:p w14:paraId="7394D30A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1890" w:type="dxa"/>
          </w:tcPr>
          <w:p w14:paraId="2F710FA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</w:t>
            </w:r>
          </w:p>
        </w:tc>
        <w:tc>
          <w:tcPr>
            <w:tcW w:w="1620" w:type="dxa"/>
          </w:tcPr>
          <w:p w14:paraId="1F73798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</w:tcPr>
          <w:p w14:paraId="2C09F86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</w:t>
            </w:r>
          </w:p>
        </w:tc>
      </w:tr>
    </w:tbl>
    <w:p w14:paraId="3E89C8CC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6E8FDC5" w14:textId="77777777" w:rsidR="006B34C6" w:rsidRPr="00063907" w:rsidRDefault="006B34C6" w:rsidP="00450CCA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Количество потерь на ведении в соревновательной деятельности до педагогического эксперимента экспериментальная группа</w:t>
      </w:r>
    </w:p>
    <w:p w14:paraId="735C493A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32"/>
        <w:gridCol w:w="1800"/>
        <w:gridCol w:w="4680"/>
      </w:tblGrid>
      <w:tr w:rsidR="006B34C6" w:rsidRPr="00063907" w14:paraId="2D588D76" w14:textId="77777777">
        <w:trPr>
          <w:trHeight w:val="679"/>
        </w:trPr>
        <w:tc>
          <w:tcPr>
            <w:tcW w:w="540" w:type="dxa"/>
          </w:tcPr>
          <w:p w14:paraId="36722E0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32" w:type="dxa"/>
          </w:tcPr>
          <w:p w14:paraId="555CBB6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00" w:type="dxa"/>
          </w:tcPr>
          <w:p w14:paraId="618E37B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Кол-во игр </w:t>
            </w:r>
          </w:p>
        </w:tc>
        <w:tc>
          <w:tcPr>
            <w:tcW w:w="4680" w:type="dxa"/>
          </w:tcPr>
          <w:p w14:paraId="27FCEE8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Общее количество потерь на ведении в играх</w:t>
            </w:r>
          </w:p>
        </w:tc>
      </w:tr>
      <w:tr w:rsidR="00777E2A" w:rsidRPr="00063907" w14:paraId="63896E5B" w14:textId="77777777">
        <w:tc>
          <w:tcPr>
            <w:tcW w:w="540" w:type="dxa"/>
          </w:tcPr>
          <w:p w14:paraId="3937B37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32" w:type="dxa"/>
          </w:tcPr>
          <w:p w14:paraId="28ECE70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800" w:type="dxa"/>
          </w:tcPr>
          <w:p w14:paraId="2366ADC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524E59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  <w:tr w:rsidR="00777E2A" w:rsidRPr="00063907" w14:paraId="03C09FBB" w14:textId="77777777">
        <w:tc>
          <w:tcPr>
            <w:tcW w:w="540" w:type="dxa"/>
          </w:tcPr>
          <w:p w14:paraId="2A5B8D5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32" w:type="dxa"/>
          </w:tcPr>
          <w:p w14:paraId="154A659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800" w:type="dxa"/>
          </w:tcPr>
          <w:p w14:paraId="622794D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2386C1A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</w:t>
            </w:r>
          </w:p>
        </w:tc>
      </w:tr>
      <w:tr w:rsidR="00777E2A" w:rsidRPr="00063907" w14:paraId="6D74F2CC" w14:textId="77777777">
        <w:tc>
          <w:tcPr>
            <w:tcW w:w="540" w:type="dxa"/>
          </w:tcPr>
          <w:p w14:paraId="0FBC7DE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132" w:type="dxa"/>
          </w:tcPr>
          <w:p w14:paraId="4D37173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800" w:type="dxa"/>
          </w:tcPr>
          <w:p w14:paraId="5583062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1E8EF5B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</w:p>
        </w:tc>
      </w:tr>
      <w:tr w:rsidR="00777E2A" w:rsidRPr="00063907" w14:paraId="230D05DC" w14:textId="77777777">
        <w:tc>
          <w:tcPr>
            <w:tcW w:w="540" w:type="dxa"/>
          </w:tcPr>
          <w:p w14:paraId="3A93785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132" w:type="dxa"/>
          </w:tcPr>
          <w:p w14:paraId="467C81B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800" w:type="dxa"/>
          </w:tcPr>
          <w:p w14:paraId="318A0B3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17DD62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</w:t>
            </w:r>
          </w:p>
        </w:tc>
      </w:tr>
      <w:tr w:rsidR="00777E2A" w:rsidRPr="00063907" w14:paraId="0199FE24" w14:textId="77777777">
        <w:tc>
          <w:tcPr>
            <w:tcW w:w="540" w:type="dxa"/>
          </w:tcPr>
          <w:p w14:paraId="45A69FC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132" w:type="dxa"/>
          </w:tcPr>
          <w:p w14:paraId="244BE9B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800" w:type="dxa"/>
          </w:tcPr>
          <w:p w14:paraId="0F50C35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2863394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  <w:tr w:rsidR="00777E2A" w:rsidRPr="00063907" w14:paraId="21A12121" w14:textId="77777777">
        <w:tc>
          <w:tcPr>
            <w:tcW w:w="540" w:type="dxa"/>
          </w:tcPr>
          <w:p w14:paraId="0BB7634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132" w:type="dxa"/>
          </w:tcPr>
          <w:p w14:paraId="1568571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800" w:type="dxa"/>
          </w:tcPr>
          <w:p w14:paraId="5EE2BAF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B2BFD4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</w:t>
            </w:r>
          </w:p>
        </w:tc>
      </w:tr>
      <w:tr w:rsidR="00777E2A" w:rsidRPr="00063907" w14:paraId="1896731D" w14:textId="77777777">
        <w:tc>
          <w:tcPr>
            <w:tcW w:w="540" w:type="dxa"/>
          </w:tcPr>
          <w:p w14:paraId="3D80C4A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132" w:type="dxa"/>
          </w:tcPr>
          <w:p w14:paraId="100445EF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800" w:type="dxa"/>
          </w:tcPr>
          <w:p w14:paraId="0EFB957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64A13C6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19</w:t>
            </w:r>
          </w:p>
        </w:tc>
      </w:tr>
      <w:tr w:rsidR="00777E2A" w:rsidRPr="00063907" w14:paraId="49458991" w14:textId="77777777">
        <w:tc>
          <w:tcPr>
            <w:tcW w:w="540" w:type="dxa"/>
          </w:tcPr>
          <w:p w14:paraId="5ECAEE8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132" w:type="dxa"/>
          </w:tcPr>
          <w:p w14:paraId="2A2CDC4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800" w:type="dxa"/>
          </w:tcPr>
          <w:p w14:paraId="160C3F1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6EDDAD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</w:p>
        </w:tc>
      </w:tr>
    </w:tbl>
    <w:p w14:paraId="0BBB6D99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30684BF8" w14:textId="77777777" w:rsidR="006B34C6" w:rsidRPr="00063907" w:rsidRDefault="006B34C6" w:rsidP="00450CCA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Количество потерь на ведении в соревновательной деятельности до педагогического эксперимента контрольнаягруппа</w:t>
      </w:r>
    </w:p>
    <w:p w14:paraId="2C372437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132"/>
        <w:gridCol w:w="1800"/>
        <w:gridCol w:w="4680"/>
      </w:tblGrid>
      <w:tr w:rsidR="006B34C6" w:rsidRPr="00063907" w14:paraId="1B5748B4" w14:textId="77777777">
        <w:tc>
          <w:tcPr>
            <w:tcW w:w="720" w:type="dxa"/>
          </w:tcPr>
          <w:p w14:paraId="5A75118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32" w:type="dxa"/>
          </w:tcPr>
          <w:p w14:paraId="582DF65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00" w:type="dxa"/>
          </w:tcPr>
          <w:p w14:paraId="7650CF2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Кол-во игр </w:t>
            </w:r>
          </w:p>
        </w:tc>
        <w:tc>
          <w:tcPr>
            <w:tcW w:w="4680" w:type="dxa"/>
          </w:tcPr>
          <w:p w14:paraId="15272F8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Общее количество потерь на ведении в играх</w:t>
            </w:r>
          </w:p>
        </w:tc>
      </w:tr>
      <w:tr w:rsidR="00777E2A" w:rsidRPr="00063907" w14:paraId="79319C03" w14:textId="77777777">
        <w:tc>
          <w:tcPr>
            <w:tcW w:w="720" w:type="dxa"/>
          </w:tcPr>
          <w:p w14:paraId="7E8CE22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32" w:type="dxa"/>
          </w:tcPr>
          <w:p w14:paraId="7DCBE36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1800" w:type="dxa"/>
          </w:tcPr>
          <w:p w14:paraId="11E0CBE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77FB27C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</w:t>
            </w:r>
          </w:p>
        </w:tc>
      </w:tr>
      <w:tr w:rsidR="00777E2A" w:rsidRPr="00063907" w14:paraId="61414B21" w14:textId="77777777">
        <w:tc>
          <w:tcPr>
            <w:tcW w:w="720" w:type="dxa"/>
          </w:tcPr>
          <w:p w14:paraId="7F3B0B3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32" w:type="dxa"/>
          </w:tcPr>
          <w:p w14:paraId="1729F4A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1800" w:type="dxa"/>
          </w:tcPr>
          <w:p w14:paraId="3F9B830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4BFDC37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</w:t>
            </w:r>
          </w:p>
        </w:tc>
      </w:tr>
      <w:tr w:rsidR="00777E2A" w:rsidRPr="00063907" w14:paraId="455CA79C" w14:textId="77777777">
        <w:tc>
          <w:tcPr>
            <w:tcW w:w="720" w:type="dxa"/>
          </w:tcPr>
          <w:p w14:paraId="20EC1E1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32" w:type="dxa"/>
          </w:tcPr>
          <w:p w14:paraId="1D4AF77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800" w:type="dxa"/>
          </w:tcPr>
          <w:p w14:paraId="6003DF3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0F9795D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</w:p>
        </w:tc>
      </w:tr>
      <w:tr w:rsidR="00777E2A" w:rsidRPr="00063907" w14:paraId="3191C460" w14:textId="77777777">
        <w:tc>
          <w:tcPr>
            <w:tcW w:w="720" w:type="dxa"/>
          </w:tcPr>
          <w:p w14:paraId="0E96D63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32" w:type="dxa"/>
          </w:tcPr>
          <w:p w14:paraId="4BA53EA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1800" w:type="dxa"/>
          </w:tcPr>
          <w:p w14:paraId="1D61160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09725C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</w:t>
            </w:r>
          </w:p>
        </w:tc>
      </w:tr>
      <w:tr w:rsidR="00777E2A" w:rsidRPr="00063907" w14:paraId="7CCC3CA7" w14:textId="77777777">
        <w:tc>
          <w:tcPr>
            <w:tcW w:w="720" w:type="dxa"/>
          </w:tcPr>
          <w:p w14:paraId="4027525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32" w:type="dxa"/>
          </w:tcPr>
          <w:p w14:paraId="3F8FC28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1800" w:type="dxa"/>
          </w:tcPr>
          <w:p w14:paraId="0926A1D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4680" w:type="dxa"/>
          </w:tcPr>
          <w:p w14:paraId="2A1B850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</w:tr>
      <w:tr w:rsidR="00777E2A" w:rsidRPr="00063907" w14:paraId="54FBD9B1" w14:textId="77777777">
        <w:tc>
          <w:tcPr>
            <w:tcW w:w="720" w:type="dxa"/>
          </w:tcPr>
          <w:p w14:paraId="423FD95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2132" w:type="dxa"/>
          </w:tcPr>
          <w:p w14:paraId="2680BBA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800" w:type="dxa"/>
          </w:tcPr>
          <w:p w14:paraId="33AB336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680" w:type="dxa"/>
          </w:tcPr>
          <w:p w14:paraId="49E0ED4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</w:t>
            </w:r>
          </w:p>
        </w:tc>
      </w:tr>
      <w:tr w:rsidR="00777E2A" w:rsidRPr="00063907" w14:paraId="6E854A3E" w14:textId="77777777">
        <w:trPr>
          <w:trHeight w:val="70"/>
        </w:trPr>
        <w:tc>
          <w:tcPr>
            <w:tcW w:w="720" w:type="dxa"/>
          </w:tcPr>
          <w:p w14:paraId="5CDB42C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32" w:type="dxa"/>
          </w:tcPr>
          <w:p w14:paraId="629DA036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1800" w:type="dxa"/>
          </w:tcPr>
          <w:p w14:paraId="5418223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CE66A3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  <w:tr w:rsidR="00777E2A" w:rsidRPr="00063907" w14:paraId="528405C7" w14:textId="77777777">
        <w:trPr>
          <w:trHeight w:val="70"/>
        </w:trPr>
        <w:tc>
          <w:tcPr>
            <w:tcW w:w="720" w:type="dxa"/>
          </w:tcPr>
          <w:p w14:paraId="0A7E284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32" w:type="dxa"/>
          </w:tcPr>
          <w:p w14:paraId="24DD14E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1800" w:type="dxa"/>
          </w:tcPr>
          <w:p w14:paraId="5076955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704CEF4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</w:p>
        </w:tc>
      </w:tr>
    </w:tbl>
    <w:p w14:paraId="2DDE89B9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D563D4C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Результаты повторного тестирования в контрольном упражнении челноч</w:t>
      </w:r>
      <w:r w:rsidR="00793099" w:rsidRPr="00063907">
        <w:rPr>
          <w:b/>
          <w:bCs/>
          <w:sz w:val="28"/>
          <w:szCs w:val="28"/>
        </w:rPr>
        <w:t>ный бег экспериментальная группа</w:t>
      </w:r>
    </w:p>
    <w:p w14:paraId="007A6434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13</w:t>
      </w: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6"/>
        <w:gridCol w:w="1958"/>
        <w:gridCol w:w="1980"/>
        <w:gridCol w:w="2520"/>
      </w:tblGrid>
      <w:tr w:rsidR="006B34C6" w:rsidRPr="00063907" w14:paraId="1B898446" w14:textId="77777777">
        <w:trPr>
          <w:trHeight w:val="675"/>
        </w:trPr>
        <w:tc>
          <w:tcPr>
            <w:tcW w:w="540" w:type="dxa"/>
          </w:tcPr>
          <w:p w14:paraId="7262DF5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1966" w:type="dxa"/>
          </w:tcPr>
          <w:p w14:paraId="561E7B7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958" w:type="dxa"/>
          </w:tcPr>
          <w:p w14:paraId="6A72B96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прохождения</w:t>
            </w:r>
          </w:p>
        </w:tc>
        <w:tc>
          <w:tcPr>
            <w:tcW w:w="1980" w:type="dxa"/>
          </w:tcPr>
          <w:p w14:paraId="4E3E867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повторного прохождения теста</w:t>
            </w:r>
          </w:p>
        </w:tc>
        <w:tc>
          <w:tcPr>
            <w:tcW w:w="2520" w:type="dxa"/>
          </w:tcPr>
          <w:p w14:paraId="4FB9875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Лучший результат из 2х попыток</w:t>
            </w:r>
          </w:p>
        </w:tc>
      </w:tr>
      <w:tr w:rsidR="00777E2A" w:rsidRPr="00063907" w14:paraId="61665683" w14:textId="77777777">
        <w:trPr>
          <w:trHeight w:val="328"/>
        </w:trPr>
        <w:tc>
          <w:tcPr>
            <w:tcW w:w="540" w:type="dxa"/>
          </w:tcPr>
          <w:p w14:paraId="05A4345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66" w:type="dxa"/>
          </w:tcPr>
          <w:p w14:paraId="0778CF5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958" w:type="dxa"/>
          </w:tcPr>
          <w:p w14:paraId="40B6048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9,1</w:t>
            </w:r>
          </w:p>
        </w:tc>
        <w:tc>
          <w:tcPr>
            <w:tcW w:w="1980" w:type="dxa"/>
          </w:tcPr>
          <w:p w14:paraId="21D7BDE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9,1</w:t>
            </w:r>
          </w:p>
        </w:tc>
        <w:tc>
          <w:tcPr>
            <w:tcW w:w="2520" w:type="dxa"/>
          </w:tcPr>
          <w:p w14:paraId="6C9D161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9,1</w:t>
            </w:r>
          </w:p>
        </w:tc>
      </w:tr>
      <w:tr w:rsidR="00777E2A" w:rsidRPr="00063907" w14:paraId="7E8445A1" w14:textId="77777777">
        <w:trPr>
          <w:trHeight w:val="313"/>
        </w:trPr>
        <w:tc>
          <w:tcPr>
            <w:tcW w:w="540" w:type="dxa"/>
          </w:tcPr>
          <w:p w14:paraId="2E11C2B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66" w:type="dxa"/>
          </w:tcPr>
          <w:p w14:paraId="7A67F29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958" w:type="dxa"/>
          </w:tcPr>
          <w:p w14:paraId="00D2A4B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  <w:tc>
          <w:tcPr>
            <w:tcW w:w="1980" w:type="dxa"/>
          </w:tcPr>
          <w:p w14:paraId="2C04A3F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2520" w:type="dxa"/>
          </w:tcPr>
          <w:p w14:paraId="4913252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</w:tr>
      <w:tr w:rsidR="00777E2A" w:rsidRPr="00063907" w14:paraId="0E550F13" w14:textId="77777777">
        <w:trPr>
          <w:trHeight w:val="313"/>
        </w:trPr>
        <w:tc>
          <w:tcPr>
            <w:tcW w:w="540" w:type="dxa"/>
          </w:tcPr>
          <w:p w14:paraId="3370238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66" w:type="dxa"/>
          </w:tcPr>
          <w:p w14:paraId="700FDD9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958" w:type="dxa"/>
          </w:tcPr>
          <w:p w14:paraId="2BB3D04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10,3</w:t>
            </w:r>
          </w:p>
        </w:tc>
        <w:tc>
          <w:tcPr>
            <w:tcW w:w="1980" w:type="dxa"/>
          </w:tcPr>
          <w:p w14:paraId="2C4919A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10,3</w:t>
            </w:r>
          </w:p>
        </w:tc>
        <w:tc>
          <w:tcPr>
            <w:tcW w:w="2520" w:type="dxa"/>
          </w:tcPr>
          <w:p w14:paraId="0B6A769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10,3</w:t>
            </w:r>
          </w:p>
        </w:tc>
      </w:tr>
      <w:tr w:rsidR="00777E2A" w:rsidRPr="00063907" w14:paraId="337803AC" w14:textId="77777777">
        <w:trPr>
          <w:trHeight w:val="313"/>
        </w:trPr>
        <w:tc>
          <w:tcPr>
            <w:tcW w:w="540" w:type="dxa"/>
          </w:tcPr>
          <w:p w14:paraId="702FFB8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66" w:type="dxa"/>
          </w:tcPr>
          <w:p w14:paraId="7BD2648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958" w:type="dxa"/>
          </w:tcPr>
          <w:p w14:paraId="516694A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9,9</w:t>
            </w:r>
          </w:p>
        </w:tc>
        <w:tc>
          <w:tcPr>
            <w:tcW w:w="1980" w:type="dxa"/>
          </w:tcPr>
          <w:p w14:paraId="6762E61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9,5</w:t>
            </w:r>
          </w:p>
        </w:tc>
        <w:tc>
          <w:tcPr>
            <w:tcW w:w="2520" w:type="dxa"/>
          </w:tcPr>
          <w:p w14:paraId="582235D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9,5</w:t>
            </w:r>
          </w:p>
        </w:tc>
      </w:tr>
      <w:tr w:rsidR="00777E2A" w:rsidRPr="00063907" w14:paraId="167F521E" w14:textId="77777777">
        <w:trPr>
          <w:trHeight w:val="313"/>
        </w:trPr>
        <w:tc>
          <w:tcPr>
            <w:tcW w:w="540" w:type="dxa"/>
          </w:tcPr>
          <w:p w14:paraId="1E31A86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66" w:type="dxa"/>
          </w:tcPr>
          <w:p w14:paraId="7216B68F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958" w:type="dxa"/>
          </w:tcPr>
          <w:p w14:paraId="6C6673C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  <w:tc>
          <w:tcPr>
            <w:tcW w:w="1980" w:type="dxa"/>
          </w:tcPr>
          <w:p w14:paraId="3175500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  <w:tc>
          <w:tcPr>
            <w:tcW w:w="2520" w:type="dxa"/>
          </w:tcPr>
          <w:p w14:paraId="7C8BB3D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</w:tr>
      <w:tr w:rsidR="00777E2A" w:rsidRPr="00063907" w14:paraId="57E0538A" w14:textId="77777777">
        <w:trPr>
          <w:trHeight w:val="313"/>
        </w:trPr>
        <w:tc>
          <w:tcPr>
            <w:tcW w:w="540" w:type="dxa"/>
          </w:tcPr>
          <w:p w14:paraId="2D7E0B1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966" w:type="dxa"/>
          </w:tcPr>
          <w:p w14:paraId="577B273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958" w:type="dxa"/>
          </w:tcPr>
          <w:p w14:paraId="2A9BA6D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10,3</w:t>
            </w:r>
          </w:p>
        </w:tc>
        <w:tc>
          <w:tcPr>
            <w:tcW w:w="1980" w:type="dxa"/>
          </w:tcPr>
          <w:p w14:paraId="305B913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12,3</w:t>
            </w:r>
          </w:p>
        </w:tc>
        <w:tc>
          <w:tcPr>
            <w:tcW w:w="2520" w:type="dxa"/>
          </w:tcPr>
          <w:p w14:paraId="43DEDD6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10,3</w:t>
            </w:r>
          </w:p>
        </w:tc>
      </w:tr>
      <w:tr w:rsidR="00777E2A" w:rsidRPr="00063907" w14:paraId="4F4F194D" w14:textId="77777777">
        <w:trPr>
          <w:trHeight w:val="313"/>
        </w:trPr>
        <w:tc>
          <w:tcPr>
            <w:tcW w:w="540" w:type="dxa"/>
          </w:tcPr>
          <w:p w14:paraId="53F1CBE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66" w:type="dxa"/>
          </w:tcPr>
          <w:p w14:paraId="7E27E63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958" w:type="dxa"/>
          </w:tcPr>
          <w:p w14:paraId="5BB76D2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12,1</w:t>
            </w:r>
          </w:p>
        </w:tc>
        <w:tc>
          <w:tcPr>
            <w:tcW w:w="1980" w:type="dxa"/>
          </w:tcPr>
          <w:p w14:paraId="26E41CC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10,1</w:t>
            </w:r>
          </w:p>
        </w:tc>
        <w:tc>
          <w:tcPr>
            <w:tcW w:w="2520" w:type="dxa"/>
          </w:tcPr>
          <w:p w14:paraId="1831F34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10,1</w:t>
            </w:r>
          </w:p>
        </w:tc>
      </w:tr>
      <w:tr w:rsidR="00777E2A" w:rsidRPr="00063907" w14:paraId="740A0A99" w14:textId="77777777">
        <w:trPr>
          <w:trHeight w:val="313"/>
        </w:trPr>
        <w:tc>
          <w:tcPr>
            <w:tcW w:w="540" w:type="dxa"/>
          </w:tcPr>
          <w:p w14:paraId="288A7A6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1966" w:type="dxa"/>
          </w:tcPr>
          <w:p w14:paraId="6385F28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958" w:type="dxa"/>
          </w:tcPr>
          <w:p w14:paraId="24B5A7E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10,9</w:t>
            </w:r>
          </w:p>
        </w:tc>
        <w:tc>
          <w:tcPr>
            <w:tcW w:w="1980" w:type="dxa"/>
          </w:tcPr>
          <w:p w14:paraId="67F6ABE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2520" w:type="dxa"/>
          </w:tcPr>
          <w:p w14:paraId="7D2E4B4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10,9</w:t>
            </w:r>
          </w:p>
        </w:tc>
      </w:tr>
    </w:tbl>
    <w:p w14:paraId="404597E0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48E055CD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Результаты повторного тестирования в контрольном упражнении челночный бег контрольнаягруппа</w:t>
      </w:r>
    </w:p>
    <w:p w14:paraId="614862C0" w14:textId="77777777" w:rsidR="00373975" w:rsidRPr="007F20AE" w:rsidRDefault="00063907" w:rsidP="0006390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4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966"/>
        <w:gridCol w:w="1958"/>
        <w:gridCol w:w="1980"/>
        <w:gridCol w:w="2520"/>
      </w:tblGrid>
      <w:tr w:rsidR="006B34C6" w:rsidRPr="00063907" w14:paraId="713D68EC" w14:textId="77777777">
        <w:trPr>
          <w:trHeight w:val="328"/>
        </w:trPr>
        <w:tc>
          <w:tcPr>
            <w:tcW w:w="396" w:type="dxa"/>
          </w:tcPr>
          <w:p w14:paraId="3101525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1966" w:type="dxa"/>
          </w:tcPr>
          <w:p w14:paraId="1ABFBCD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958" w:type="dxa"/>
          </w:tcPr>
          <w:p w14:paraId="48BCBF5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прохождения</w:t>
            </w:r>
          </w:p>
        </w:tc>
        <w:tc>
          <w:tcPr>
            <w:tcW w:w="1980" w:type="dxa"/>
          </w:tcPr>
          <w:p w14:paraId="0C05B67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Время повторного прохождения теста</w:t>
            </w:r>
          </w:p>
        </w:tc>
        <w:tc>
          <w:tcPr>
            <w:tcW w:w="2520" w:type="dxa"/>
          </w:tcPr>
          <w:p w14:paraId="5235B3B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Лучший результат из 2х попыток</w:t>
            </w:r>
          </w:p>
        </w:tc>
      </w:tr>
      <w:tr w:rsidR="00777E2A" w:rsidRPr="00063907" w14:paraId="6620C8E4" w14:textId="77777777">
        <w:trPr>
          <w:trHeight w:val="328"/>
        </w:trPr>
        <w:tc>
          <w:tcPr>
            <w:tcW w:w="396" w:type="dxa"/>
          </w:tcPr>
          <w:p w14:paraId="5BEF0AF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1966" w:type="dxa"/>
          </w:tcPr>
          <w:p w14:paraId="7C84687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1958" w:type="dxa"/>
          </w:tcPr>
          <w:p w14:paraId="7EA97D8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1980" w:type="dxa"/>
          </w:tcPr>
          <w:p w14:paraId="47421A5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  <w:tc>
          <w:tcPr>
            <w:tcW w:w="2520" w:type="dxa"/>
          </w:tcPr>
          <w:p w14:paraId="4DF90AD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</w:tr>
      <w:tr w:rsidR="00777E2A" w:rsidRPr="00063907" w14:paraId="22C5966C" w14:textId="77777777">
        <w:trPr>
          <w:trHeight w:val="313"/>
        </w:trPr>
        <w:tc>
          <w:tcPr>
            <w:tcW w:w="396" w:type="dxa"/>
          </w:tcPr>
          <w:p w14:paraId="12C7D24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1966" w:type="dxa"/>
          </w:tcPr>
          <w:p w14:paraId="16DAECE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1958" w:type="dxa"/>
          </w:tcPr>
          <w:p w14:paraId="67BE033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17,1</w:t>
            </w:r>
          </w:p>
        </w:tc>
        <w:tc>
          <w:tcPr>
            <w:tcW w:w="1980" w:type="dxa"/>
          </w:tcPr>
          <w:p w14:paraId="7F8F78B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17,0</w:t>
            </w:r>
          </w:p>
        </w:tc>
        <w:tc>
          <w:tcPr>
            <w:tcW w:w="2520" w:type="dxa"/>
          </w:tcPr>
          <w:p w14:paraId="3E17668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17,1</w:t>
            </w:r>
          </w:p>
        </w:tc>
      </w:tr>
      <w:tr w:rsidR="00777E2A" w:rsidRPr="00063907" w14:paraId="53D27E7D" w14:textId="77777777">
        <w:trPr>
          <w:trHeight w:val="313"/>
        </w:trPr>
        <w:tc>
          <w:tcPr>
            <w:tcW w:w="396" w:type="dxa"/>
          </w:tcPr>
          <w:p w14:paraId="1128825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</w:tcPr>
          <w:p w14:paraId="5A1D9DB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958" w:type="dxa"/>
          </w:tcPr>
          <w:p w14:paraId="3D3892A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  <w:tc>
          <w:tcPr>
            <w:tcW w:w="1980" w:type="dxa"/>
          </w:tcPr>
          <w:p w14:paraId="3E5FFA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16,3</w:t>
            </w:r>
          </w:p>
        </w:tc>
        <w:tc>
          <w:tcPr>
            <w:tcW w:w="2520" w:type="dxa"/>
          </w:tcPr>
          <w:p w14:paraId="030E39F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</w:tr>
      <w:tr w:rsidR="00777E2A" w:rsidRPr="00063907" w14:paraId="097D1565" w14:textId="77777777">
        <w:trPr>
          <w:trHeight w:val="313"/>
        </w:trPr>
        <w:tc>
          <w:tcPr>
            <w:tcW w:w="396" w:type="dxa"/>
          </w:tcPr>
          <w:p w14:paraId="4D4B5F5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</w:tcPr>
          <w:p w14:paraId="5F96A7CF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1958" w:type="dxa"/>
          </w:tcPr>
          <w:p w14:paraId="31B0AA6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18,7</w:t>
            </w:r>
          </w:p>
        </w:tc>
        <w:tc>
          <w:tcPr>
            <w:tcW w:w="1980" w:type="dxa"/>
          </w:tcPr>
          <w:p w14:paraId="61863B6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18,9</w:t>
            </w:r>
          </w:p>
        </w:tc>
        <w:tc>
          <w:tcPr>
            <w:tcW w:w="2520" w:type="dxa"/>
          </w:tcPr>
          <w:p w14:paraId="75A3017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18,7</w:t>
            </w:r>
          </w:p>
        </w:tc>
      </w:tr>
      <w:tr w:rsidR="00777E2A" w:rsidRPr="00063907" w14:paraId="761EB8EF" w14:textId="77777777">
        <w:trPr>
          <w:trHeight w:val="313"/>
        </w:trPr>
        <w:tc>
          <w:tcPr>
            <w:tcW w:w="396" w:type="dxa"/>
          </w:tcPr>
          <w:p w14:paraId="1EAA764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1966" w:type="dxa"/>
          </w:tcPr>
          <w:p w14:paraId="0C87FFD9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1958" w:type="dxa"/>
          </w:tcPr>
          <w:p w14:paraId="586EE5F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1980" w:type="dxa"/>
          </w:tcPr>
          <w:p w14:paraId="3178650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15,8</w:t>
            </w:r>
          </w:p>
        </w:tc>
        <w:tc>
          <w:tcPr>
            <w:tcW w:w="2520" w:type="dxa"/>
          </w:tcPr>
          <w:p w14:paraId="72C7CD5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</w:tr>
      <w:tr w:rsidR="00777E2A" w:rsidRPr="00063907" w14:paraId="0500EEBA" w14:textId="77777777">
        <w:trPr>
          <w:trHeight w:val="313"/>
        </w:trPr>
        <w:tc>
          <w:tcPr>
            <w:tcW w:w="396" w:type="dxa"/>
          </w:tcPr>
          <w:p w14:paraId="13A999B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1966" w:type="dxa"/>
          </w:tcPr>
          <w:p w14:paraId="6C7BDDA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958" w:type="dxa"/>
          </w:tcPr>
          <w:p w14:paraId="66F3EC8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15,6</w:t>
            </w:r>
          </w:p>
        </w:tc>
        <w:tc>
          <w:tcPr>
            <w:tcW w:w="1980" w:type="dxa"/>
          </w:tcPr>
          <w:p w14:paraId="36C6816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15,7</w:t>
            </w:r>
          </w:p>
        </w:tc>
        <w:tc>
          <w:tcPr>
            <w:tcW w:w="2520" w:type="dxa"/>
          </w:tcPr>
          <w:p w14:paraId="785F8F1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15,6</w:t>
            </w:r>
          </w:p>
        </w:tc>
      </w:tr>
      <w:tr w:rsidR="00777E2A" w:rsidRPr="00063907" w14:paraId="44A2B0E4" w14:textId="77777777">
        <w:trPr>
          <w:trHeight w:val="71"/>
        </w:trPr>
        <w:tc>
          <w:tcPr>
            <w:tcW w:w="396" w:type="dxa"/>
          </w:tcPr>
          <w:p w14:paraId="0FD2FDC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1966" w:type="dxa"/>
          </w:tcPr>
          <w:p w14:paraId="2C5FB66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1958" w:type="dxa"/>
          </w:tcPr>
          <w:p w14:paraId="6EE677B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  <w:tc>
          <w:tcPr>
            <w:tcW w:w="1980" w:type="dxa"/>
          </w:tcPr>
          <w:p w14:paraId="1A8ACA6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16,0</w:t>
            </w:r>
          </w:p>
        </w:tc>
        <w:tc>
          <w:tcPr>
            <w:tcW w:w="2520" w:type="dxa"/>
          </w:tcPr>
          <w:p w14:paraId="5984544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15,9</w:t>
            </w:r>
          </w:p>
        </w:tc>
      </w:tr>
      <w:tr w:rsidR="00777E2A" w:rsidRPr="00063907" w14:paraId="00BA7A58" w14:textId="77777777">
        <w:trPr>
          <w:trHeight w:val="71"/>
        </w:trPr>
        <w:tc>
          <w:tcPr>
            <w:tcW w:w="396" w:type="dxa"/>
          </w:tcPr>
          <w:p w14:paraId="3068E70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1966" w:type="dxa"/>
          </w:tcPr>
          <w:p w14:paraId="4373ED5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1958" w:type="dxa"/>
          </w:tcPr>
          <w:p w14:paraId="51649E0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  <w:tc>
          <w:tcPr>
            <w:tcW w:w="1980" w:type="dxa"/>
          </w:tcPr>
          <w:p w14:paraId="1C0F960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16,2</w:t>
            </w:r>
          </w:p>
        </w:tc>
        <w:tc>
          <w:tcPr>
            <w:tcW w:w="2520" w:type="dxa"/>
          </w:tcPr>
          <w:p w14:paraId="1CFBBE2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16,1</w:t>
            </w:r>
          </w:p>
        </w:tc>
      </w:tr>
    </w:tbl>
    <w:p w14:paraId="0CF440D6" w14:textId="77777777" w:rsidR="00063907" w:rsidRDefault="00063907" w:rsidP="00063907">
      <w:pPr>
        <w:spacing w:line="360" w:lineRule="auto"/>
        <w:jc w:val="both"/>
        <w:rPr>
          <w:sz w:val="28"/>
          <w:szCs w:val="28"/>
        </w:rPr>
      </w:pPr>
    </w:p>
    <w:p w14:paraId="1168146F" w14:textId="77777777" w:rsidR="006B34C6" w:rsidRDefault="006B34C6" w:rsidP="00063907">
      <w:pPr>
        <w:spacing w:line="360" w:lineRule="auto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Иллинойский тест (по Е.Р. Яхонтову)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 xml:space="preserve"> повторное прохождение</w:t>
      </w:r>
      <w:r w:rsidR="00EF0B7D" w:rsidRPr="00EF0B7D">
        <w:rPr>
          <w:b/>
          <w:bCs/>
          <w:sz w:val="28"/>
          <w:szCs w:val="28"/>
        </w:rPr>
        <w:t xml:space="preserve"> </w:t>
      </w:r>
      <w:r w:rsidRPr="00063907">
        <w:rPr>
          <w:b/>
          <w:bCs/>
          <w:sz w:val="28"/>
          <w:szCs w:val="28"/>
        </w:rPr>
        <w:t>экспериментальная группа</w:t>
      </w:r>
    </w:p>
    <w:p w14:paraId="60E49843" w14:textId="77777777" w:rsidR="009609B7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5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179"/>
        <w:gridCol w:w="2054"/>
        <w:gridCol w:w="1980"/>
        <w:gridCol w:w="2160"/>
      </w:tblGrid>
      <w:tr w:rsidR="006B34C6" w:rsidRPr="00063907" w14:paraId="4423CE6A" w14:textId="77777777">
        <w:trPr>
          <w:trHeight w:val="689"/>
        </w:trPr>
        <w:tc>
          <w:tcPr>
            <w:tcW w:w="447" w:type="dxa"/>
          </w:tcPr>
          <w:p w14:paraId="3CB231CC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79" w:type="dxa"/>
          </w:tcPr>
          <w:p w14:paraId="1B2D2D0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2054" w:type="dxa"/>
          </w:tcPr>
          <w:p w14:paraId="2F25888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1980" w:type="dxa"/>
          </w:tcPr>
          <w:p w14:paraId="4DF2E60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повторного прохождения </w:t>
            </w:r>
          </w:p>
        </w:tc>
        <w:tc>
          <w:tcPr>
            <w:tcW w:w="2160" w:type="dxa"/>
          </w:tcPr>
          <w:p w14:paraId="7A70601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Лучшее время </w:t>
            </w:r>
          </w:p>
        </w:tc>
      </w:tr>
      <w:tr w:rsidR="00777E2A" w:rsidRPr="00063907" w14:paraId="1BA20788" w14:textId="77777777">
        <w:trPr>
          <w:trHeight w:val="335"/>
        </w:trPr>
        <w:tc>
          <w:tcPr>
            <w:tcW w:w="447" w:type="dxa"/>
          </w:tcPr>
          <w:p w14:paraId="2CB293D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79" w:type="dxa"/>
          </w:tcPr>
          <w:p w14:paraId="59DEAF6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2054" w:type="dxa"/>
          </w:tcPr>
          <w:p w14:paraId="4EFC6F9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7,3</w:t>
            </w:r>
          </w:p>
        </w:tc>
        <w:tc>
          <w:tcPr>
            <w:tcW w:w="1980" w:type="dxa"/>
          </w:tcPr>
          <w:p w14:paraId="4550E36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7,3</w:t>
            </w:r>
          </w:p>
        </w:tc>
        <w:tc>
          <w:tcPr>
            <w:tcW w:w="2160" w:type="dxa"/>
          </w:tcPr>
          <w:p w14:paraId="4B306BB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7,3</w:t>
            </w:r>
          </w:p>
        </w:tc>
      </w:tr>
      <w:tr w:rsidR="00777E2A" w:rsidRPr="00063907" w14:paraId="06325F90" w14:textId="77777777">
        <w:trPr>
          <w:trHeight w:val="320"/>
        </w:trPr>
        <w:tc>
          <w:tcPr>
            <w:tcW w:w="447" w:type="dxa"/>
          </w:tcPr>
          <w:p w14:paraId="3207A60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79" w:type="dxa"/>
          </w:tcPr>
          <w:p w14:paraId="6A79282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2054" w:type="dxa"/>
          </w:tcPr>
          <w:p w14:paraId="4506DA5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7,4</w:t>
            </w:r>
          </w:p>
        </w:tc>
        <w:tc>
          <w:tcPr>
            <w:tcW w:w="1980" w:type="dxa"/>
          </w:tcPr>
          <w:p w14:paraId="32F39BA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7,4</w:t>
            </w:r>
          </w:p>
        </w:tc>
        <w:tc>
          <w:tcPr>
            <w:tcW w:w="2160" w:type="dxa"/>
          </w:tcPr>
          <w:p w14:paraId="46A6C07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7,4</w:t>
            </w:r>
          </w:p>
        </w:tc>
      </w:tr>
      <w:tr w:rsidR="00777E2A" w:rsidRPr="00063907" w14:paraId="35D78AEC" w14:textId="77777777">
        <w:trPr>
          <w:trHeight w:val="320"/>
        </w:trPr>
        <w:tc>
          <w:tcPr>
            <w:tcW w:w="447" w:type="dxa"/>
          </w:tcPr>
          <w:p w14:paraId="5588D1F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179" w:type="dxa"/>
          </w:tcPr>
          <w:p w14:paraId="7CEC6CA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2054" w:type="dxa"/>
          </w:tcPr>
          <w:p w14:paraId="15109CF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7,6</w:t>
            </w:r>
          </w:p>
        </w:tc>
        <w:tc>
          <w:tcPr>
            <w:tcW w:w="1980" w:type="dxa"/>
          </w:tcPr>
          <w:p w14:paraId="3963151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7,5</w:t>
            </w:r>
          </w:p>
        </w:tc>
        <w:tc>
          <w:tcPr>
            <w:tcW w:w="2160" w:type="dxa"/>
          </w:tcPr>
          <w:p w14:paraId="292CC6E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7,5</w:t>
            </w:r>
          </w:p>
        </w:tc>
      </w:tr>
      <w:tr w:rsidR="00777E2A" w:rsidRPr="00063907" w14:paraId="60AF4207" w14:textId="77777777">
        <w:trPr>
          <w:trHeight w:val="320"/>
        </w:trPr>
        <w:tc>
          <w:tcPr>
            <w:tcW w:w="447" w:type="dxa"/>
          </w:tcPr>
          <w:p w14:paraId="28F9550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179" w:type="dxa"/>
          </w:tcPr>
          <w:p w14:paraId="003ED5F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2054" w:type="dxa"/>
          </w:tcPr>
          <w:p w14:paraId="05A32CF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9,7</w:t>
            </w:r>
          </w:p>
        </w:tc>
        <w:tc>
          <w:tcPr>
            <w:tcW w:w="1980" w:type="dxa"/>
          </w:tcPr>
          <w:p w14:paraId="6000B71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8,7</w:t>
            </w:r>
          </w:p>
        </w:tc>
        <w:tc>
          <w:tcPr>
            <w:tcW w:w="2160" w:type="dxa"/>
          </w:tcPr>
          <w:p w14:paraId="167D519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8,7</w:t>
            </w:r>
          </w:p>
        </w:tc>
      </w:tr>
      <w:tr w:rsidR="00777E2A" w:rsidRPr="00063907" w14:paraId="3C83B320" w14:textId="77777777">
        <w:trPr>
          <w:trHeight w:val="320"/>
        </w:trPr>
        <w:tc>
          <w:tcPr>
            <w:tcW w:w="447" w:type="dxa"/>
          </w:tcPr>
          <w:p w14:paraId="3E84E74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179" w:type="dxa"/>
          </w:tcPr>
          <w:p w14:paraId="0BA9556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2054" w:type="dxa"/>
          </w:tcPr>
          <w:p w14:paraId="7A3D21C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7,7</w:t>
            </w:r>
          </w:p>
        </w:tc>
        <w:tc>
          <w:tcPr>
            <w:tcW w:w="1980" w:type="dxa"/>
          </w:tcPr>
          <w:p w14:paraId="1645002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7,7</w:t>
            </w:r>
          </w:p>
        </w:tc>
        <w:tc>
          <w:tcPr>
            <w:tcW w:w="2160" w:type="dxa"/>
          </w:tcPr>
          <w:p w14:paraId="702452A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7,7</w:t>
            </w:r>
          </w:p>
        </w:tc>
      </w:tr>
      <w:tr w:rsidR="00777E2A" w:rsidRPr="00063907" w14:paraId="17E12685" w14:textId="77777777">
        <w:trPr>
          <w:trHeight w:val="320"/>
        </w:trPr>
        <w:tc>
          <w:tcPr>
            <w:tcW w:w="447" w:type="dxa"/>
          </w:tcPr>
          <w:p w14:paraId="237BA02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2179" w:type="dxa"/>
          </w:tcPr>
          <w:p w14:paraId="58BCB81C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2054" w:type="dxa"/>
          </w:tcPr>
          <w:p w14:paraId="5AEFFB3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8,2</w:t>
            </w:r>
          </w:p>
        </w:tc>
        <w:tc>
          <w:tcPr>
            <w:tcW w:w="1980" w:type="dxa"/>
          </w:tcPr>
          <w:p w14:paraId="438630A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10,2</w:t>
            </w:r>
          </w:p>
        </w:tc>
        <w:tc>
          <w:tcPr>
            <w:tcW w:w="2160" w:type="dxa"/>
          </w:tcPr>
          <w:p w14:paraId="0E06045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8,2</w:t>
            </w:r>
          </w:p>
        </w:tc>
      </w:tr>
      <w:tr w:rsidR="00777E2A" w:rsidRPr="00063907" w14:paraId="6A2D0D84" w14:textId="77777777">
        <w:trPr>
          <w:trHeight w:val="320"/>
        </w:trPr>
        <w:tc>
          <w:tcPr>
            <w:tcW w:w="447" w:type="dxa"/>
          </w:tcPr>
          <w:p w14:paraId="338F768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179" w:type="dxa"/>
          </w:tcPr>
          <w:p w14:paraId="21C344C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2054" w:type="dxa"/>
          </w:tcPr>
          <w:p w14:paraId="5B326C6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8,1</w:t>
            </w:r>
          </w:p>
        </w:tc>
        <w:tc>
          <w:tcPr>
            <w:tcW w:w="1980" w:type="dxa"/>
          </w:tcPr>
          <w:p w14:paraId="387634D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8,1</w:t>
            </w:r>
          </w:p>
        </w:tc>
        <w:tc>
          <w:tcPr>
            <w:tcW w:w="2160" w:type="dxa"/>
          </w:tcPr>
          <w:p w14:paraId="29D4F7A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8,1</w:t>
            </w:r>
          </w:p>
        </w:tc>
      </w:tr>
      <w:tr w:rsidR="00777E2A" w:rsidRPr="00063907" w14:paraId="64907351" w14:textId="77777777">
        <w:trPr>
          <w:trHeight w:val="320"/>
        </w:trPr>
        <w:tc>
          <w:tcPr>
            <w:tcW w:w="447" w:type="dxa"/>
          </w:tcPr>
          <w:p w14:paraId="5D6C70F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179" w:type="dxa"/>
          </w:tcPr>
          <w:p w14:paraId="2436C92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2054" w:type="dxa"/>
          </w:tcPr>
          <w:p w14:paraId="64CF24E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8,6</w:t>
            </w:r>
          </w:p>
        </w:tc>
        <w:tc>
          <w:tcPr>
            <w:tcW w:w="1980" w:type="dxa"/>
          </w:tcPr>
          <w:p w14:paraId="79C7559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11,6</w:t>
            </w:r>
          </w:p>
        </w:tc>
        <w:tc>
          <w:tcPr>
            <w:tcW w:w="2160" w:type="dxa"/>
          </w:tcPr>
          <w:p w14:paraId="6F2B20A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8,6</w:t>
            </w:r>
          </w:p>
        </w:tc>
      </w:tr>
    </w:tbl>
    <w:p w14:paraId="14A4E3BD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14C18010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Иллинойский тест (по Е.Р. Яхонтову)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 xml:space="preserve"> повторное прохождение</w:t>
      </w:r>
      <w:r w:rsidR="00EF0B7D" w:rsidRPr="00EF0B7D">
        <w:rPr>
          <w:b/>
          <w:bCs/>
          <w:sz w:val="28"/>
          <w:szCs w:val="28"/>
        </w:rPr>
        <w:t xml:space="preserve"> </w:t>
      </w:r>
      <w:r w:rsidRPr="00063907">
        <w:rPr>
          <w:b/>
          <w:bCs/>
          <w:sz w:val="28"/>
          <w:szCs w:val="28"/>
        </w:rPr>
        <w:t>контрольная группа</w:t>
      </w:r>
    </w:p>
    <w:p w14:paraId="5E5A9457" w14:textId="77777777" w:rsidR="00373975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6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179"/>
        <w:gridCol w:w="2054"/>
        <w:gridCol w:w="1980"/>
        <w:gridCol w:w="2160"/>
      </w:tblGrid>
      <w:tr w:rsidR="006B34C6" w:rsidRPr="00063907" w14:paraId="5F537626" w14:textId="77777777">
        <w:trPr>
          <w:trHeight w:val="335"/>
        </w:trPr>
        <w:tc>
          <w:tcPr>
            <w:tcW w:w="447" w:type="dxa"/>
          </w:tcPr>
          <w:p w14:paraId="53F9C61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79" w:type="dxa"/>
          </w:tcPr>
          <w:p w14:paraId="30313D3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2054" w:type="dxa"/>
          </w:tcPr>
          <w:p w14:paraId="6C055CA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1980" w:type="dxa"/>
          </w:tcPr>
          <w:p w14:paraId="24C0B3C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Время повторного прохождения </w:t>
            </w:r>
          </w:p>
        </w:tc>
        <w:tc>
          <w:tcPr>
            <w:tcW w:w="2160" w:type="dxa"/>
          </w:tcPr>
          <w:p w14:paraId="0FBCF6C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Лучшее время </w:t>
            </w:r>
          </w:p>
        </w:tc>
      </w:tr>
      <w:tr w:rsidR="00777E2A" w:rsidRPr="00063907" w14:paraId="11D73484" w14:textId="77777777">
        <w:trPr>
          <w:trHeight w:val="335"/>
        </w:trPr>
        <w:tc>
          <w:tcPr>
            <w:tcW w:w="447" w:type="dxa"/>
          </w:tcPr>
          <w:p w14:paraId="1FE86B7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14:paraId="326EAD8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2054" w:type="dxa"/>
          </w:tcPr>
          <w:p w14:paraId="5B033DC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1980" w:type="dxa"/>
          </w:tcPr>
          <w:p w14:paraId="2666B8B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  <w:tc>
          <w:tcPr>
            <w:tcW w:w="2160" w:type="dxa"/>
          </w:tcPr>
          <w:p w14:paraId="4DC8224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11,0</w:t>
            </w:r>
          </w:p>
        </w:tc>
      </w:tr>
      <w:tr w:rsidR="00777E2A" w:rsidRPr="00063907" w14:paraId="2B1510B4" w14:textId="77777777">
        <w:trPr>
          <w:trHeight w:val="320"/>
        </w:trPr>
        <w:tc>
          <w:tcPr>
            <w:tcW w:w="447" w:type="dxa"/>
          </w:tcPr>
          <w:p w14:paraId="08066D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79" w:type="dxa"/>
          </w:tcPr>
          <w:p w14:paraId="7992F91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2054" w:type="dxa"/>
          </w:tcPr>
          <w:p w14:paraId="166AF85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13,3</w:t>
            </w:r>
          </w:p>
        </w:tc>
        <w:tc>
          <w:tcPr>
            <w:tcW w:w="1980" w:type="dxa"/>
          </w:tcPr>
          <w:p w14:paraId="20C60DB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  <w:tc>
          <w:tcPr>
            <w:tcW w:w="2160" w:type="dxa"/>
          </w:tcPr>
          <w:p w14:paraId="6909768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</w:tr>
      <w:tr w:rsidR="00777E2A" w:rsidRPr="00063907" w14:paraId="07E5FDAA" w14:textId="77777777">
        <w:trPr>
          <w:trHeight w:val="320"/>
        </w:trPr>
        <w:tc>
          <w:tcPr>
            <w:tcW w:w="447" w:type="dxa"/>
          </w:tcPr>
          <w:p w14:paraId="622EA64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79" w:type="dxa"/>
          </w:tcPr>
          <w:p w14:paraId="32AEBAC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2054" w:type="dxa"/>
          </w:tcPr>
          <w:p w14:paraId="74413AB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12,5</w:t>
            </w:r>
          </w:p>
        </w:tc>
        <w:tc>
          <w:tcPr>
            <w:tcW w:w="1980" w:type="dxa"/>
          </w:tcPr>
          <w:p w14:paraId="05765C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12,8</w:t>
            </w:r>
          </w:p>
        </w:tc>
        <w:tc>
          <w:tcPr>
            <w:tcW w:w="2160" w:type="dxa"/>
          </w:tcPr>
          <w:p w14:paraId="28B6CD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12,2</w:t>
            </w:r>
          </w:p>
        </w:tc>
      </w:tr>
      <w:tr w:rsidR="00777E2A" w:rsidRPr="00063907" w14:paraId="67B40ECF" w14:textId="77777777">
        <w:trPr>
          <w:trHeight w:val="320"/>
        </w:trPr>
        <w:tc>
          <w:tcPr>
            <w:tcW w:w="447" w:type="dxa"/>
          </w:tcPr>
          <w:p w14:paraId="1D41193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79" w:type="dxa"/>
          </w:tcPr>
          <w:p w14:paraId="6571C84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2054" w:type="dxa"/>
          </w:tcPr>
          <w:p w14:paraId="591DD99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  <w:tc>
          <w:tcPr>
            <w:tcW w:w="1980" w:type="dxa"/>
          </w:tcPr>
          <w:p w14:paraId="693212E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13,2</w:t>
            </w:r>
          </w:p>
        </w:tc>
        <w:tc>
          <w:tcPr>
            <w:tcW w:w="2160" w:type="dxa"/>
          </w:tcPr>
          <w:p w14:paraId="410B407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13,0</w:t>
            </w:r>
          </w:p>
        </w:tc>
      </w:tr>
      <w:tr w:rsidR="00777E2A" w:rsidRPr="00063907" w14:paraId="4591BBFC" w14:textId="77777777">
        <w:trPr>
          <w:trHeight w:val="320"/>
        </w:trPr>
        <w:tc>
          <w:tcPr>
            <w:tcW w:w="447" w:type="dxa"/>
          </w:tcPr>
          <w:p w14:paraId="01A8FA4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79" w:type="dxa"/>
          </w:tcPr>
          <w:p w14:paraId="4A96894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2054" w:type="dxa"/>
          </w:tcPr>
          <w:p w14:paraId="0C1C481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11,6</w:t>
            </w:r>
          </w:p>
        </w:tc>
        <w:tc>
          <w:tcPr>
            <w:tcW w:w="1980" w:type="dxa"/>
          </w:tcPr>
          <w:p w14:paraId="3405CE7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  <w:tc>
          <w:tcPr>
            <w:tcW w:w="2160" w:type="dxa"/>
          </w:tcPr>
          <w:p w14:paraId="5DCE11E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</w:tr>
      <w:tr w:rsidR="00777E2A" w:rsidRPr="00063907" w14:paraId="47456B82" w14:textId="77777777">
        <w:trPr>
          <w:trHeight w:val="320"/>
        </w:trPr>
        <w:tc>
          <w:tcPr>
            <w:tcW w:w="447" w:type="dxa"/>
          </w:tcPr>
          <w:p w14:paraId="02E5901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2179" w:type="dxa"/>
          </w:tcPr>
          <w:p w14:paraId="3BD45D4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2054" w:type="dxa"/>
          </w:tcPr>
          <w:p w14:paraId="5D0C223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11,5</w:t>
            </w:r>
          </w:p>
        </w:tc>
        <w:tc>
          <w:tcPr>
            <w:tcW w:w="1980" w:type="dxa"/>
          </w:tcPr>
          <w:p w14:paraId="358AC27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  <w:tc>
          <w:tcPr>
            <w:tcW w:w="2160" w:type="dxa"/>
          </w:tcPr>
          <w:p w14:paraId="275371E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11,1</w:t>
            </w:r>
          </w:p>
        </w:tc>
      </w:tr>
      <w:tr w:rsidR="00777E2A" w:rsidRPr="00063907" w14:paraId="27F3AB24" w14:textId="77777777">
        <w:trPr>
          <w:trHeight w:val="71"/>
        </w:trPr>
        <w:tc>
          <w:tcPr>
            <w:tcW w:w="447" w:type="dxa"/>
          </w:tcPr>
          <w:p w14:paraId="4D3A23B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79" w:type="dxa"/>
          </w:tcPr>
          <w:p w14:paraId="4A799E0A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2054" w:type="dxa"/>
          </w:tcPr>
          <w:p w14:paraId="36B0CF0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11,9</w:t>
            </w:r>
          </w:p>
        </w:tc>
        <w:tc>
          <w:tcPr>
            <w:tcW w:w="1980" w:type="dxa"/>
          </w:tcPr>
          <w:p w14:paraId="38043BB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  <w:tc>
          <w:tcPr>
            <w:tcW w:w="2160" w:type="dxa"/>
          </w:tcPr>
          <w:p w14:paraId="1574412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11,2</w:t>
            </w:r>
          </w:p>
        </w:tc>
      </w:tr>
      <w:tr w:rsidR="00777E2A" w:rsidRPr="00063907" w14:paraId="2AEB3789" w14:textId="77777777">
        <w:trPr>
          <w:trHeight w:val="71"/>
        </w:trPr>
        <w:tc>
          <w:tcPr>
            <w:tcW w:w="447" w:type="dxa"/>
          </w:tcPr>
          <w:p w14:paraId="49F94C3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79" w:type="dxa"/>
          </w:tcPr>
          <w:p w14:paraId="7BEE708F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2054" w:type="dxa"/>
          </w:tcPr>
          <w:p w14:paraId="05612B3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12,7</w:t>
            </w:r>
          </w:p>
        </w:tc>
        <w:tc>
          <w:tcPr>
            <w:tcW w:w="1980" w:type="dxa"/>
          </w:tcPr>
          <w:p w14:paraId="7BC2B96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12,9</w:t>
            </w:r>
          </w:p>
        </w:tc>
        <w:tc>
          <w:tcPr>
            <w:tcW w:w="2160" w:type="dxa"/>
          </w:tcPr>
          <w:p w14:paraId="784FDD5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12,7</w:t>
            </w:r>
          </w:p>
        </w:tc>
      </w:tr>
    </w:tbl>
    <w:p w14:paraId="1CBE5006" w14:textId="77777777" w:rsidR="00373975" w:rsidRPr="00063907" w:rsidRDefault="00373975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4C10B412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 xml:space="preserve">Бег спиной вперед с </w:t>
      </w:r>
      <w:proofErr w:type="spellStart"/>
      <w:r w:rsidRPr="00063907">
        <w:rPr>
          <w:b/>
          <w:bCs/>
          <w:sz w:val="28"/>
          <w:szCs w:val="28"/>
        </w:rPr>
        <w:t>оббеганием</w:t>
      </w:r>
      <w:proofErr w:type="spellEnd"/>
      <w:r w:rsidRPr="00063907">
        <w:rPr>
          <w:b/>
          <w:bCs/>
          <w:sz w:val="28"/>
          <w:szCs w:val="28"/>
        </w:rPr>
        <w:t xml:space="preserve"> стоек поворотом и </w:t>
      </w:r>
      <w:proofErr w:type="gramStart"/>
      <w:r w:rsidRPr="00063907">
        <w:rPr>
          <w:b/>
          <w:bCs/>
          <w:sz w:val="28"/>
          <w:szCs w:val="28"/>
        </w:rPr>
        <w:t>рывком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>повторное</w:t>
      </w:r>
      <w:proofErr w:type="gramEnd"/>
      <w:r w:rsidRPr="00063907">
        <w:rPr>
          <w:b/>
          <w:bCs/>
          <w:sz w:val="28"/>
          <w:szCs w:val="28"/>
        </w:rPr>
        <w:t xml:space="preserve"> выполнении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 xml:space="preserve"> экспериментальная группа</w:t>
      </w:r>
    </w:p>
    <w:p w14:paraId="37D8F1BA" w14:textId="77777777" w:rsidR="00373975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7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66"/>
        <w:gridCol w:w="1890"/>
        <w:gridCol w:w="1879"/>
        <w:gridCol w:w="2441"/>
      </w:tblGrid>
      <w:tr w:rsidR="006B34C6" w:rsidRPr="00063907" w14:paraId="392BD480" w14:textId="77777777" w:rsidTr="00D052B2">
        <w:trPr>
          <w:trHeight w:val="689"/>
        </w:trPr>
        <w:tc>
          <w:tcPr>
            <w:tcW w:w="444" w:type="dxa"/>
          </w:tcPr>
          <w:p w14:paraId="18BE4896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66" w:type="dxa"/>
          </w:tcPr>
          <w:p w14:paraId="56F3581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90" w:type="dxa"/>
          </w:tcPr>
          <w:p w14:paraId="5086592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прохождения теста </w:t>
            </w:r>
          </w:p>
        </w:tc>
        <w:tc>
          <w:tcPr>
            <w:tcW w:w="1879" w:type="dxa"/>
          </w:tcPr>
          <w:p w14:paraId="4D16B98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повторного прохождения теста </w:t>
            </w:r>
          </w:p>
        </w:tc>
        <w:tc>
          <w:tcPr>
            <w:tcW w:w="2441" w:type="dxa"/>
          </w:tcPr>
          <w:p w14:paraId="7BD86F1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Лучший результат прохождения теста </w:t>
            </w:r>
          </w:p>
        </w:tc>
      </w:tr>
      <w:tr w:rsidR="00777E2A" w:rsidRPr="00063907" w14:paraId="664FF4A2" w14:textId="77777777" w:rsidTr="00D052B2">
        <w:trPr>
          <w:trHeight w:val="335"/>
        </w:trPr>
        <w:tc>
          <w:tcPr>
            <w:tcW w:w="444" w:type="dxa"/>
          </w:tcPr>
          <w:p w14:paraId="6183FD0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66" w:type="dxa"/>
          </w:tcPr>
          <w:p w14:paraId="1F8FD1A9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890" w:type="dxa"/>
          </w:tcPr>
          <w:p w14:paraId="6B6B167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1,3</w:t>
            </w:r>
          </w:p>
        </w:tc>
        <w:tc>
          <w:tcPr>
            <w:tcW w:w="1879" w:type="dxa"/>
          </w:tcPr>
          <w:p w14:paraId="064A87F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1,9</w:t>
            </w:r>
          </w:p>
        </w:tc>
        <w:tc>
          <w:tcPr>
            <w:tcW w:w="2441" w:type="dxa"/>
          </w:tcPr>
          <w:p w14:paraId="744DC37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1,3</w:t>
            </w:r>
          </w:p>
        </w:tc>
      </w:tr>
      <w:tr w:rsidR="00777E2A" w:rsidRPr="00063907" w14:paraId="72705A03" w14:textId="77777777" w:rsidTr="00D052B2">
        <w:trPr>
          <w:trHeight w:val="320"/>
        </w:trPr>
        <w:tc>
          <w:tcPr>
            <w:tcW w:w="444" w:type="dxa"/>
          </w:tcPr>
          <w:p w14:paraId="2468CD6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66" w:type="dxa"/>
          </w:tcPr>
          <w:p w14:paraId="639BFCF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890" w:type="dxa"/>
          </w:tcPr>
          <w:p w14:paraId="7244A42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2,4</w:t>
            </w:r>
          </w:p>
        </w:tc>
        <w:tc>
          <w:tcPr>
            <w:tcW w:w="1879" w:type="dxa"/>
          </w:tcPr>
          <w:p w14:paraId="4E5AB29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2,4</w:t>
            </w:r>
          </w:p>
        </w:tc>
        <w:tc>
          <w:tcPr>
            <w:tcW w:w="2441" w:type="dxa"/>
          </w:tcPr>
          <w:p w14:paraId="0881B10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2,4</w:t>
            </w:r>
          </w:p>
        </w:tc>
      </w:tr>
      <w:tr w:rsidR="00777E2A" w:rsidRPr="00063907" w14:paraId="6106041A" w14:textId="77777777" w:rsidTr="00D052B2">
        <w:trPr>
          <w:trHeight w:val="320"/>
        </w:trPr>
        <w:tc>
          <w:tcPr>
            <w:tcW w:w="444" w:type="dxa"/>
          </w:tcPr>
          <w:p w14:paraId="5B3A1F7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166" w:type="dxa"/>
          </w:tcPr>
          <w:p w14:paraId="5FD54A1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890" w:type="dxa"/>
          </w:tcPr>
          <w:p w14:paraId="1487D02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2,2</w:t>
            </w:r>
          </w:p>
        </w:tc>
        <w:tc>
          <w:tcPr>
            <w:tcW w:w="1879" w:type="dxa"/>
          </w:tcPr>
          <w:p w14:paraId="3949882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  <w:tc>
          <w:tcPr>
            <w:tcW w:w="2441" w:type="dxa"/>
          </w:tcPr>
          <w:p w14:paraId="54F89F5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</w:tr>
      <w:tr w:rsidR="00777E2A" w:rsidRPr="00063907" w14:paraId="09292A74" w14:textId="77777777" w:rsidTr="00D052B2">
        <w:trPr>
          <w:trHeight w:val="320"/>
        </w:trPr>
        <w:tc>
          <w:tcPr>
            <w:tcW w:w="444" w:type="dxa"/>
          </w:tcPr>
          <w:p w14:paraId="3ED8536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2166" w:type="dxa"/>
          </w:tcPr>
          <w:p w14:paraId="0C0571B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890" w:type="dxa"/>
          </w:tcPr>
          <w:p w14:paraId="47E8294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2,5</w:t>
            </w:r>
          </w:p>
        </w:tc>
        <w:tc>
          <w:tcPr>
            <w:tcW w:w="1879" w:type="dxa"/>
          </w:tcPr>
          <w:p w14:paraId="3084AB0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2,5</w:t>
            </w:r>
          </w:p>
        </w:tc>
        <w:tc>
          <w:tcPr>
            <w:tcW w:w="2441" w:type="dxa"/>
          </w:tcPr>
          <w:p w14:paraId="6CA1759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2,5</w:t>
            </w:r>
          </w:p>
        </w:tc>
      </w:tr>
      <w:tr w:rsidR="00777E2A" w:rsidRPr="00063907" w14:paraId="43C8DFEB" w14:textId="77777777" w:rsidTr="00D052B2">
        <w:trPr>
          <w:trHeight w:val="320"/>
        </w:trPr>
        <w:tc>
          <w:tcPr>
            <w:tcW w:w="444" w:type="dxa"/>
          </w:tcPr>
          <w:p w14:paraId="0B4E5CB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166" w:type="dxa"/>
          </w:tcPr>
          <w:p w14:paraId="58479146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890" w:type="dxa"/>
          </w:tcPr>
          <w:p w14:paraId="4C9D1E7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1,9</w:t>
            </w:r>
          </w:p>
        </w:tc>
        <w:tc>
          <w:tcPr>
            <w:tcW w:w="1879" w:type="dxa"/>
          </w:tcPr>
          <w:p w14:paraId="42A7AF7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4,9</w:t>
            </w:r>
          </w:p>
        </w:tc>
        <w:tc>
          <w:tcPr>
            <w:tcW w:w="2441" w:type="dxa"/>
          </w:tcPr>
          <w:p w14:paraId="36039DC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1,9</w:t>
            </w:r>
          </w:p>
        </w:tc>
      </w:tr>
      <w:tr w:rsidR="00777E2A" w:rsidRPr="00063907" w14:paraId="19442CF3" w14:textId="77777777" w:rsidTr="00D052B2">
        <w:trPr>
          <w:trHeight w:val="320"/>
        </w:trPr>
        <w:tc>
          <w:tcPr>
            <w:tcW w:w="444" w:type="dxa"/>
          </w:tcPr>
          <w:p w14:paraId="0C43012F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166" w:type="dxa"/>
          </w:tcPr>
          <w:p w14:paraId="01910E24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890" w:type="dxa"/>
          </w:tcPr>
          <w:p w14:paraId="34D8390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  <w:tc>
          <w:tcPr>
            <w:tcW w:w="1879" w:type="dxa"/>
          </w:tcPr>
          <w:p w14:paraId="66113D2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1,9</w:t>
            </w:r>
          </w:p>
        </w:tc>
        <w:tc>
          <w:tcPr>
            <w:tcW w:w="2441" w:type="dxa"/>
          </w:tcPr>
          <w:p w14:paraId="3E63E49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</w:tr>
      <w:tr w:rsidR="00777E2A" w:rsidRPr="00063907" w14:paraId="7B8FC257" w14:textId="77777777" w:rsidTr="00D052B2">
        <w:trPr>
          <w:trHeight w:val="320"/>
        </w:trPr>
        <w:tc>
          <w:tcPr>
            <w:tcW w:w="444" w:type="dxa"/>
          </w:tcPr>
          <w:p w14:paraId="677D287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166" w:type="dxa"/>
          </w:tcPr>
          <w:p w14:paraId="47853970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890" w:type="dxa"/>
          </w:tcPr>
          <w:p w14:paraId="5CF954F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  <w:tc>
          <w:tcPr>
            <w:tcW w:w="1879" w:type="dxa"/>
          </w:tcPr>
          <w:p w14:paraId="643DEC1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2,9</w:t>
            </w:r>
          </w:p>
        </w:tc>
        <w:tc>
          <w:tcPr>
            <w:tcW w:w="2441" w:type="dxa"/>
          </w:tcPr>
          <w:p w14:paraId="3697E09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1,1</w:t>
            </w:r>
          </w:p>
        </w:tc>
      </w:tr>
      <w:tr w:rsidR="00777E2A" w:rsidRPr="00063907" w14:paraId="5A52E8CC" w14:textId="77777777" w:rsidTr="00D052B2">
        <w:trPr>
          <w:trHeight w:val="320"/>
        </w:trPr>
        <w:tc>
          <w:tcPr>
            <w:tcW w:w="444" w:type="dxa"/>
          </w:tcPr>
          <w:p w14:paraId="551F7A5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166" w:type="dxa"/>
          </w:tcPr>
          <w:p w14:paraId="33A63E3E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890" w:type="dxa"/>
          </w:tcPr>
          <w:p w14:paraId="0BAE9F0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2,6</w:t>
            </w:r>
          </w:p>
        </w:tc>
        <w:tc>
          <w:tcPr>
            <w:tcW w:w="1879" w:type="dxa"/>
          </w:tcPr>
          <w:p w14:paraId="451876F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2,6</w:t>
            </w:r>
          </w:p>
        </w:tc>
        <w:tc>
          <w:tcPr>
            <w:tcW w:w="2441" w:type="dxa"/>
          </w:tcPr>
          <w:p w14:paraId="5699836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  <w:r w:rsidRPr="00063907">
              <w:rPr>
                <w:sz w:val="28"/>
                <w:szCs w:val="28"/>
              </w:rPr>
              <w:t>2,6</w:t>
            </w:r>
          </w:p>
        </w:tc>
      </w:tr>
    </w:tbl>
    <w:p w14:paraId="39B9C6E8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2710823B" w14:textId="77777777" w:rsidR="006B34C6" w:rsidRPr="00063907" w:rsidRDefault="006B34C6" w:rsidP="00450C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 xml:space="preserve">Бег спиной вперед с </w:t>
      </w:r>
      <w:proofErr w:type="spellStart"/>
      <w:r w:rsidRPr="00063907">
        <w:rPr>
          <w:b/>
          <w:bCs/>
          <w:sz w:val="28"/>
          <w:szCs w:val="28"/>
        </w:rPr>
        <w:t>оббеганием</w:t>
      </w:r>
      <w:proofErr w:type="spellEnd"/>
      <w:r w:rsidRPr="00063907">
        <w:rPr>
          <w:b/>
          <w:bCs/>
          <w:sz w:val="28"/>
          <w:szCs w:val="28"/>
        </w:rPr>
        <w:t xml:space="preserve"> стоек поворотом и рывком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 xml:space="preserve"> повторное выполнение</w:t>
      </w:r>
      <w:r w:rsidR="0090138E" w:rsidRPr="00063907">
        <w:rPr>
          <w:b/>
          <w:bCs/>
          <w:sz w:val="28"/>
          <w:szCs w:val="28"/>
        </w:rPr>
        <w:t>,</w:t>
      </w:r>
      <w:r w:rsidRPr="00063907">
        <w:rPr>
          <w:b/>
          <w:bCs/>
          <w:sz w:val="28"/>
          <w:szCs w:val="28"/>
        </w:rPr>
        <w:t xml:space="preserve"> контрольная группа</w:t>
      </w:r>
    </w:p>
    <w:p w14:paraId="3F60E401" w14:textId="77777777" w:rsidR="00373975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8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66"/>
        <w:gridCol w:w="1890"/>
        <w:gridCol w:w="1879"/>
        <w:gridCol w:w="2441"/>
      </w:tblGrid>
      <w:tr w:rsidR="006B34C6" w:rsidRPr="00063907" w14:paraId="3A650F89" w14:textId="77777777" w:rsidTr="00D052B2">
        <w:trPr>
          <w:trHeight w:val="335"/>
        </w:trPr>
        <w:tc>
          <w:tcPr>
            <w:tcW w:w="444" w:type="dxa"/>
          </w:tcPr>
          <w:p w14:paraId="0317DAA6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66" w:type="dxa"/>
          </w:tcPr>
          <w:p w14:paraId="452BD57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90" w:type="dxa"/>
          </w:tcPr>
          <w:p w14:paraId="3DA8204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прохождения теста </w:t>
            </w:r>
          </w:p>
        </w:tc>
        <w:tc>
          <w:tcPr>
            <w:tcW w:w="1879" w:type="dxa"/>
          </w:tcPr>
          <w:p w14:paraId="75EC090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Результаты повторного прохождения теста </w:t>
            </w:r>
          </w:p>
        </w:tc>
        <w:tc>
          <w:tcPr>
            <w:tcW w:w="2441" w:type="dxa"/>
          </w:tcPr>
          <w:p w14:paraId="7B244B2E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Лучший результат прохождения теста </w:t>
            </w:r>
          </w:p>
        </w:tc>
      </w:tr>
      <w:tr w:rsidR="00777E2A" w:rsidRPr="00063907" w14:paraId="2FCDC2FE" w14:textId="77777777" w:rsidTr="00D052B2">
        <w:trPr>
          <w:trHeight w:val="335"/>
        </w:trPr>
        <w:tc>
          <w:tcPr>
            <w:tcW w:w="444" w:type="dxa"/>
          </w:tcPr>
          <w:p w14:paraId="5211BCE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66" w:type="dxa"/>
          </w:tcPr>
          <w:p w14:paraId="0D89DF3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А. Хасаев</w:t>
            </w:r>
          </w:p>
        </w:tc>
        <w:tc>
          <w:tcPr>
            <w:tcW w:w="1890" w:type="dxa"/>
          </w:tcPr>
          <w:p w14:paraId="7D44F1E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879" w:type="dxa"/>
          </w:tcPr>
          <w:p w14:paraId="5901429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441" w:type="dxa"/>
          </w:tcPr>
          <w:p w14:paraId="2063CD7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</w:tr>
      <w:tr w:rsidR="00777E2A" w:rsidRPr="00063907" w14:paraId="6C8501A3" w14:textId="77777777" w:rsidTr="00D052B2">
        <w:trPr>
          <w:trHeight w:val="320"/>
        </w:trPr>
        <w:tc>
          <w:tcPr>
            <w:tcW w:w="444" w:type="dxa"/>
          </w:tcPr>
          <w:p w14:paraId="03BE5AA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66" w:type="dxa"/>
          </w:tcPr>
          <w:p w14:paraId="38A94E8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З. Абидов</w:t>
            </w:r>
          </w:p>
        </w:tc>
        <w:tc>
          <w:tcPr>
            <w:tcW w:w="1890" w:type="dxa"/>
          </w:tcPr>
          <w:p w14:paraId="5235726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879" w:type="dxa"/>
          </w:tcPr>
          <w:p w14:paraId="67735E9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441" w:type="dxa"/>
          </w:tcPr>
          <w:p w14:paraId="5001B4E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40E8F3EF" w14:textId="77777777" w:rsidTr="00D052B2">
        <w:trPr>
          <w:trHeight w:val="320"/>
        </w:trPr>
        <w:tc>
          <w:tcPr>
            <w:tcW w:w="444" w:type="dxa"/>
          </w:tcPr>
          <w:p w14:paraId="459CCB9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66" w:type="dxa"/>
          </w:tcPr>
          <w:p w14:paraId="2B3C3A8D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890" w:type="dxa"/>
          </w:tcPr>
          <w:p w14:paraId="409EF80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879" w:type="dxa"/>
          </w:tcPr>
          <w:p w14:paraId="2D9D34D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441" w:type="dxa"/>
          </w:tcPr>
          <w:p w14:paraId="0300632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16</w:t>
            </w:r>
          </w:p>
        </w:tc>
      </w:tr>
      <w:tr w:rsidR="00777E2A" w:rsidRPr="00063907" w14:paraId="1C1E7413" w14:textId="77777777" w:rsidTr="00D052B2">
        <w:trPr>
          <w:trHeight w:val="320"/>
        </w:trPr>
        <w:tc>
          <w:tcPr>
            <w:tcW w:w="444" w:type="dxa"/>
          </w:tcPr>
          <w:p w14:paraId="43E3021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66" w:type="dxa"/>
          </w:tcPr>
          <w:p w14:paraId="76D3731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Д. Селимов</w:t>
            </w:r>
          </w:p>
        </w:tc>
        <w:tc>
          <w:tcPr>
            <w:tcW w:w="1890" w:type="dxa"/>
          </w:tcPr>
          <w:p w14:paraId="28F3DBB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879" w:type="dxa"/>
          </w:tcPr>
          <w:p w14:paraId="2E405CD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441" w:type="dxa"/>
          </w:tcPr>
          <w:p w14:paraId="76364C6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1132F512" w14:textId="77777777" w:rsidTr="00D052B2">
        <w:trPr>
          <w:trHeight w:val="320"/>
        </w:trPr>
        <w:tc>
          <w:tcPr>
            <w:tcW w:w="444" w:type="dxa"/>
          </w:tcPr>
          <w:p w14:paraId="5757B03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66" w:type="dxa"/>
          </w:tcPr>
          <w:p w14:paraId="5A108B2B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Саадуев</w:t>
            </w:r>
            <w:proofErr w:type="spellEnd"/>
          </w:p>
        </w:tc>
        <w:tc>
          <w:tcPr>
            <w:tcW w:w="1890" w:type="dxa"/>
          </w:tcPr>
          <w:p w14:paraId="47B7D241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879" w:type="dxa"/>
          </w:tcPr>
          <w:p w14:paraId="7209D51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2441" w:type="dxa"/>
          </w:tcPr>
          <w:p w14:paraId="7E40A62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</w:tr>
      <w:tr w:rsidR="00777E2A" w:rsidRPr="00063907" w14:paraId="796A54CB" w14:textId="77777777" w:rsidTr="00D052B2">
        <w:trPr>
          <w:trHeight w:val="320"/>
        </w:trPr>
        <w:tc>
          <w:tcPr>
            <w:tcW w:w="444" w:type="dxa"/>
          </w:tcPr>
          <w:p w14:paraId="6AF0715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2166" w:type="dxa"/>
          </w:tcPr>
          <w:p w14:paraId="2539844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Ш.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890" w:type="dxa"/>
          </w:tcPr>
          <w:p w14:paraId="2A9477E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879" w:type="dxa"/>
          </w:tcPr>
          <w:p w14:paraId="1CC99AA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2441" w:type="dxa"/>
          </w:tcPr>
          <w:p w14:paraId="7D3F1DE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17</w:t>
            </w:r>
          </w:p>
        </w:tc>
      </w:tr>
      <w:tr w:rsidR="00777E2A" w:rsidRPr="00063907" w14:paraId="05DD8A20" w14:textId="77777777" w:rsidTr="00D052B2">
        <w:trPr>
          <w:trHeight w:val="71"/>
        </w:trPr>
        <w:tc>
          <w:tcPr>
            <w:tcW w:w="444" w:type="dxa"/>
          </w:tcPr>
          <w:p w14:paraId="7F43ECF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66" w:type="dxa"/>
          </w:tcPr>
          <w:p w14:paraId="6BE61432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С. Фёдоров</w:t>
            </w:r>
          </w:p>
        </w:tc>
        <w:tc>
          <w:tcPr>
            <w:tcW w:w="1890" w:type="dxa"/>
          </w:tcPr>
          <w:p w14:paraId="74A1ADF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879" w:type="dxa"/>
          </w:tcPr>
          <w:p w14:paraId="799C851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2441" w:type="dxa"/>
          </w:tcPr>
          <w:p w14:paraId="04A9EC5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18</w:t>
            </w:r>
          </w:p>
        </w:tc>
      </w:tr>
      <w:tr w:rsidR="00777E2A" w:rsidRPr="00063907" w14:paraId="0006FE03" w14:textId="77777777" w:rsidTr="00D052B2">
        <w:trPr>
          <w:trHeight w:val="71"/>
        </w:trPr>
        <w:tc>
          <w:tcPr>
            <w:tcW w:w="444" w:type="dxa"/>
          </w:tcPr>
          <w:p w14:paraId="1F08950A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66" w:type="dxa"/>
          </w:tcPr>
          <w:p w14:paraId="274A68F1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Курбанов</w:t>
            </w:r>
          </w:p>
        </w:tc>
        <w:tc>
          <w:tcPr>
            <w:tcW w:w="1890" w:type="dxa"/>
          </w:tcPr>
          <w:p w14:paraId="6CA8A3E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</w:t>
            </w:r>
          </w:p>
        </w:tc>
        <w:tc>
          <w:tcPr>
            <w:tcW w:w="1879" w:type="dxa"/>
          </w:tcPr>
          <w:p w14:paraId="1CA4407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19</w:t>
            </w:r>
          </w:p>
        </w:tc>
        <w:tc>
          <w:tcPr>
            <w:tcW w:w="2441" w:type="dxa"/>
          </w:tcPr>
          <w:p w14:paraId="6449D897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18</w:t>
            </w:r>
          </w:p>
        </w:tc>
      </w:tr>
    </w:tbl>
    <w:p w14:paraId="274B74CF" w14:textId="77777777" w:rsidR="006B34C6" w:rsidRPr="00063907" w:rsidRDefault="006B34C6" w:rsidP="00450CCA">
      <w:pPr>
        <w:spacing w:line="360" w:lineRule="auto"/>
        <w:ind w:firstLine="709"/>
        <w:jc w:val="both"/>
        <w:rPr>
          <w:sz w:val="28"/>
          <w:szCs w:val="28"/>
        </w:rPr>
      </w:pPr>
    </w:p>
    <w:p w14:paraId="14CCFA20" w14:textId="77777777" w:rsidR="006B34C6" w:rsidRPr="00063907" w:rsidRDefault="006B34C6" w:rsidP="00450CCA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Количество потерь на ведении в соревновательной деятельности после педагогического эксперимента экспериментальная группа</w:t>
      </w:r>
    </w:p>
    <w:p w14:paraId="16A46556" w14:textId="77777777" w:rsidR="00373975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Таблица№1</w:t>
      </w:r>
      <w:r w:rsidR="007F20AE">
        <w:rPr>
          <w:b/>
          <w:bCs/>
          <w:sz w:val="28"/>
          <w:szCs w:val="28"/>
          <w:lang w:val="en-US"/>
        </w:rPr>
        <w:t>9</w:t>
      </w: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132"/>
        <w:gridCol w:w="1800"/>
        <w:gridCol w:w="4680"/>
      </w:tblGrid>
      <w:tr w:rsidR="006B34C6" w:rsidRPr="00063907" w14:paraId="1490B2D1" w14:textId="77777777" w:rsidTr="00777E2A">
        <w:trPr>
          <w:trHeight w:val="679"/>
        </w:trPr>
        <w:tc>
          <w:tcPr>
            <w:tcW w:w="407" w:type="dxa"/>
          </w:tcPr>
          <w:p w14:paraId="3BD0413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32" w:type="dxa"/>
          </w:tcPr>
          <w:p w14:paraId="3F621AC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00" w:type="dxa"/>
          </w:tcPr>
          <w:p w14:paraId="31A9B7D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Кол-во игр </w:t>
            </w:r>
          </w:p>
        </w:tc>
        <w:tc>
          <w:tcPr>
            <w:tcW w:w="4680" w:type="dxa"/>
          </w:tcPr>
          <w:p w14:paraId="56FF208D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Общее количество потерь на ведении в играх</w:t>
            </w:r>
          </w:p>
        </w:tc>
      </w:tr>
      <w:tr w:rsidR="00777E2A" w:rsidRPr="00063907" w14:paraId="349C1C29" w14:textId="77777777" w:rsidTr="00777E2A">
        <w:tc>
          <w:tcPr>
            <w:tcW w:w="407" w:type="dxa"/>
          </w:tcPr>
          <w:p w14:paraId="0E28BD7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32" w:type="dxa"/>
          </w:tcPr>
          <w:p w14:paraId="4BFA3BC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</w:rPr>
              <w:t>Н. Магомедов</w:t>
            </w:r>
          </w:p>
        </w:tc>
        <w:tc>
          <w:tcPr>
            <w:tcW w:w="1800" w:type="dxa"/>
          </w:tcPr>
          <w:p w14:paraId="59D41330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7F106B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</w:tr>
      <w:tr w:rsidR="00777E2A" w:rsidRPr="00063907" w14:paraId="1B384B59" w14:textId="77777777" w:rsidTr="00777E2A">
        <w:tc>
          <w:tcPr>
            <w:tcW w:w="407" w:type="dxa"/>
          </w:tcPr>
          <w:p w14:paraId="63F11DC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32" w:type="dxa"/>
          </w:tcPr>
          <w:p w14:paraId="340FF65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Гаджиев</w:t>
            </w:r>
          </w:p>
        </w:tc>
        <w:tc>
          <w:tcPr>
            <w:tcW w:w="1800" w:type="dxa"/>
          </w:tcPr>
          <w:p w14:paraId="636A576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01A7BE3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</w:t>
            </w:r>
          </w:p>
        </w:tc>
      </w:tr>
      <w:tr w:rsidR="00777E2A" w:rsidRPr="00063907" w14:paraId="32E98668" w14:textId="77777777" w:rsidTr="00777E2A">
        <w:tc>
          <w:tcPr>
            <w:tcW w:w="407" w:type="dxa"/>
          </w:tcPr>
          <w:p w14:paraId="59AF5E3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2132" w:type="dxa"/>
          </w:tcPr>
          <w:p w14:paraId="37BF2563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М. Самадов</w:t>
            </w:r>
          </w:p>
        </w:tc>
        <w:tc>
          <w:tcPr>
            <w:tcW w:w="1800" w:type="dxa"/>
          </w:tcPr>
          <w:p w14:paraId="3B0A133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0C9107E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</w:tr>
      <w:tr w:rsidR="00777E2A" w:rsidRPr="00063907" w14:paraId="24CF2D39" w14:textId="77777777" w:rsidTr="00777E2A">
        <w:tc>
          <w:tcPr>
            <w:tcW w:w="407" w:type="dxa"/>
          </w:tcPr>
          <w:p w14:paraId="43D61AEC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132" w:type="dxa"/>
          </w:tcPr>
          <w:p w14:paraId="07D3B318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Салихов</w:t>
            </w:r>
          </w:p>
        </w:tc>
        <w:tc>
          <w:tcPr>
            <w:tcW w:w="1800" w:type="dxa"/>
          </w:tcPr>
          <w:p w14:paraId="5F8A4DA6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57D1C06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</w:tr>
      <w:tr w:rsidR="00777E2A" w:rsidRPr="00063907" w14:paraId="486D7233" w14:textId="77777777" w:rsidTr="00777E2A">
        <w:tc>
          <w:tcPr>
            <w:tcW w:w="407" w:type="dxa"/>
          </w:tcPr>
          <w:p w14:paraId="3B06BC93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132" w:type="dxa"/>
          </w:tcPr>
          <w:p w14:paraId="0C7D1737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Н. Лукманов</w:t>
            </w:r>
          </w:p>
        </w:tc>
        <w:tc>
          <w:tcPr>
            <w:tcW w:w="1800" w:type="dxa"/>
          </w:tcPr>
          <w:p w14:paraId="35F05B38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60E83CB2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</w:tr>
      <w:tr w:rsidR="00777E2A" w:rsidRPr="00063907" w14:paraId="28CE9FDB" w14:textId="77777777" w:rsidTr="00777E2A">
        <w:tc>
          <w:tcPr>
            <w:tcW w:w="407" w:type="dxa"/>
          </w:tcPr>
          <w:p w14:paraId="29C2D9D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132" w:type="dxa"/>
          </w:tcPr>
          <w:p w14:paraId="332B88E9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Нухов</w:t>
            </w:r>
            <w:proofErr w:type="spellEnd"/>
          </w:p>
        </w:tc>
        <w:tc>
          <w:tcPr>
            <w:tcW w:w="1800" w:type="dxa"/>
          </w:tcPr>
          <w:p w14:paraId="283025E4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5A2A6E1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</w:tr>
      <w:tr w:rsidR="00777E2A" w:rsidRPr="00063907" w14:paraId="50406616" w14:textId="77777777" w:rsidTr="00777E2A">
        <w:tc>
          <w:tcPr>
            <w:tcW w:w="407" w:type="dxa"/>
          </w:tcPr>
          <w:p w14:paraId="19D7682E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132" w:type="dxa"/>
          </w:tcPr>
          <w:p w14:paraId="77C47B75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В. Камалов</w:t>
            </w:r>
          </w:p>
        </w:tc>
        <w:tc>
          <w:tcPr>
            <w:tcW w:w="1800" w:type="dxa"/>
          </w:tcPr>
          <w:p w14:paraId="47C1340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59F612E9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</w:tr>
      <w:tr w:rsidR="00777E2A" w:rsidRPr="00063907" w14:paraId="4CA6E133" w14:textId="77777777" w:rsidTr="00777E2A">
        <w:tc>
          <w:tcPr>
            <w:tcW w:w="407" w:type="dxa"/>
          </w:tcPr>
          <w:p w14:paraId="519933FB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6390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132" w:type="dxa"/>
          </w:tcPr>
          <w:p w14:paraId="7D6C03CA" w14:textId="77777777" w:rsidR="00777E2A" w:rsidRPr="00063907" w:rsidRDefault="00777E2A" w:rsidP="003623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 Мамедов</w:t>
            </w:r>
          </w:p>
        </w:tc>
        <w:tc>
          <w:tcPr>
            <w:tcW w:w="1800" w:type="dxa"/>
          </w:tcPr>
          <w:p w14:paraId="33DA53E5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59D1473D" w14:textId="77777777" w:rsidR="00777E2A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9</w:t>
            </w:r>
          </w:p>
        </w:tc>
      </w:tr>
    </w:tbl>
    <w:p w14:paraId="391A4CE6" w14:textId="77777777" w:rsidR="00063907" w:rsidRDefault="00063907" w:rsidP="00063907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</w:p>
    <w:p w14:paraId="4104F88F" w14:textId="77777777" w:rsidR="006B34C6" w:rsidRPr="00063907" w:rsidRDefault="006B34C6" w:rsidP="00063907">
      <w:pPr>
        <w:tabs>
          <w:tab w:val="left" w:pos="540"/>
        </w:tabs>
        <w:spacing w:line="360" w:lineRule="auto"/>
        <w:jc w:val="both"/>
        <w:rPr>
          <w:b/>
          <w:bCs/>
          <w:sz w:val="28"/>
          <w:szCs w:val="28"/>
        </w:rPr>
      </w:pPr>
      <w:r w:rsidRPr="00063907">
        <w:rPr>
          <w:b/>
          <w:bCs/>
          <w:sz w:val="28"/>
          <w:szCs w:val="28"/>
        </w:rPr>
        <w:t>Количество потерь на ведении в соревновательной деятельности после педагогического эксперимента контрольнаягруппа</w:t>
      </w:r>
    </w:p>
    <w:p w14:paraId="76C05A17" w14:textId="77777777" w:rsidR="00373975" w:rsidRPr="007F20AE" w:rsidRDefault="009609B7" w:rsidP="009609B7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Таблица№</w:t>
      </w:r>
      <w:r w:rsidR="007F20AE">
        <w:rPr>
          <w:b/>
          <w:bCs/>
          <w:sz w:val="28"/>
          <w:szCs w:val="28"/>
          <w:lang w:val="en-US"/>
        </w:rPr>
        <w:t>20</w:t>
      </w: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132"/>
        <w:gridCol w:w="1800"/>
        <w:gridCol w:w="4680"/>
      </w:tblGrid>
      <w:tr w:rsidR="006B34C6" w:rsidRPr="00063907" w14:paraId="0155BE88" w14:textId="77777777">
        <w:tc>
          <w:tcPr>
            <w:tcW w:w="236" w:type="dxa"/>
          </w:tcPr>
          <w:p w14:paraId="4C4D23E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№</w:t>
            </w:r>
          </w:p>
        </w:tc>
        <w:tc>
          <w:tcPr>
            <w:tcW w:w="2132" w:type="dxa"/>
          </w:tcPr>
          <w:p w14:paraId="466674EF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И.Фамилия баскетболиста</w:t>
            </w:r>
          </w:p>
        </w:tc>
        <w:tc>
          <w:tcPr>
            <w:tcW w:w="1800" w:type="dxa"/>
          </w:tcPr>
          <w:p w14:paraId="63A0DAE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Кол-во игр </w:t>
            </w:r>
          </w:p>
        </w:tc>
        <w:tc>
          <w:tcPr>
            <w:tcW w:w="4680" w:type="dxa"/>
          </w:tcPr>
          <w:p w14:paraId="2CF9AC5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Общее количество потерь на ведении в играх</w:t>
            </w:r>
          </w:p>
        </w:tc>
      </w:tr>
      <w:tr w:rsidR="006B34C6" w:rsidRPr="00063907" w14:paraId="67FDBAE7" w14:textId="77777777">
        <w:tc>
          <w:tcPr>
            <w:tcW w:w="236" w:type="dxa"/>
          </w:tcPr>
          <w:p w14:paraId="517B25F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</w:t>
            </w:r>
          </w:p>
        </w:tc>
        <w:tc>
          <w:tcPr>
            <w:tcW w:w="2132" w:type="dxa"/>
          </w:tcPr>
          <w:p w14:paraId="7C6C8EA2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r w:rsidR="00777E2A" w:rsidRPr="00063907">
              <w:rPr>
                <w:sz w:val="28"/>
                <w:szCs w:val="28"/>
              </w:rPr>
              <w:t>Х</w:t>
            </w:r>
            <w:r w:rsidRPr="00063907">
              <w:rPr>
                <w:sz w:val="28"/>
                <w:szCs w:val="28"/>
              </w:rPr>
              <w:t>асаев</w:t>
            </w:r>
          </w:p>
        </w:tc>
        <w:tc>
          <w:tcPr>
            <w:tcW w:w="1800" w:type="dxa"/>
          </w:tcPr>
          <w:p w14:paraId="6BA8C59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44B17C6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</w:p>
        </w:tc>
      </w:tr>
      <w:tr w:rsidR="006B34C6" w:rsidRPr="00063907" w14:paraId="0866F7D8" w14:textId="77777777">
        <w:tc>
          <w:tcPr>
            <w:tcW w:w="236" w:type="dxa"/>
          </w:tcPr>
          <w:p w14:paraId="0BF8211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2</w:t>
            </w:r>
          </w:p>
        </w:tc>
        <w:tc>
          <w:tcPr>
            <w:tcW w:w="2132" w:type="dxa"/>
          </w:tcPr>
          <w:p w14:paraId="491920EE" w14:textId="77777777" w:rsidR="006B34C6" w:rsidRPr="00063907" w:rsidRDefault="00777E2A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З</w:t>
            </w:r>
            <w:r w:rsidR="006B34C6" w:rsidRPr="00063907">
              <w:rPr>
                <w:sz w:val="28"/>
                <w:szCs w:val="28"/>
              </w:rPr>
              <w:t xml:space="preserve">. </w:t>
            </w:r>
            <w:r w:rsidRPr="00063907">
              <w:rPr>
                <w:sz w:val="28"/>
                <w:szCs w:val="28"/>
              </w:rPr>
              <w:t>Абидо</w:t>
            </w:r>
            <w:r w:rsidR="006B34C6" w:rsidRPr="00063907">
              <w:rPr>
                <w:sz w:val="28"/>
                <w:szCs w:val="28"/>
              </w:rPr>
              <w:t>в</w:t>
            </w:r>
          </w:p>
        </w:tc>
        <w:tc>
          <w:tcPr>
            <w:tcW w:w="1800" w:type="dxa"/>
          </w:tcPr>
          <w:p w14:paraId="6411143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7E406B72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  <w:tr w:rsidR="006B34C6" w:rsidRPr="00063907" w14:paraId="34B032C6" w14:textId="77777777">
        <w:tc>
          <w:tcPr>
            <w:tcW w:w="236" w:type="dxa"/>
          </w:tcPr>
          <w:p w14:paraId="713EBDA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3</w:t>
            </w:r>
          </w:p>
        </w:tc>
        <w:tc>
          <w:tcPr>
            <w:tcW w:w="2132" w:type="dxa"/>
          </w:tcPr>
          <w:p w14:paraId="0EFECBF9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А. </w:t>
            </w:r>
            <w:proofErr w:type="spellStart"/>
            <w:r w:rsidR="00777E2A" w:rsidRPr="00063907">
              <w:rPr>
                <w:sz w:val="28"/>
                <w:szCs w:val="28"/>
              </w:rPr>
              <w:t>Магарамов</w:t>
            </w:r>
            <w:proofErr w:type="spellEnd"/>
          </w:p>
        </w:tc>
        <w:tc>
          <w:tcPr>
            <w:tcW w:w="1800" w:type="dxa"/>
          </w:tcPr>
          <w:p w14:paraId="5FE3BF56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F3022B4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</w:p>
        </w:tc>
      </w:tr>
      <w:tr w:rsidR="006B34C6" w:rsidRPr="00063907" w14:paraId="2C567FB4" w14:textId="77777777">
        <w:tc>
          <w:tcPr>
            <w:tcW w:w="236" w:type="dxa"/>
          </w:tcPr>
          <w:p w14:paraId="6698B889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4</w:t>
            </w:r>
          </w:p>
        </w:tc>
        <w:tc>
          <w:tcPr>
            <w:tcW w:w="2132" w:type="dxa"/>
          </w:tcPr>
          <w:p w14:paraId="0BEC3B1C" w14:textId="77777777" w:rsidR="006B34C6" w:rsidRPr="00063907" w:rsidRDefault="00777E2A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Д</w:t>
            </w:r>
            <w:r w:rsidR="006B34C6" w:rsidRPr="00063907">
              <w:rPr>
                <w:sz w:val="28"/>
                <w:szCs w:val="28"/>
              </w:rPr>
              <w:t xml:space="preserve">. </w:t>
            </w:r>
            <w:r w:rsidRPr="00063907">
              <w:rPr>
                <w:sz w:val="28"/>
                <w:szCs w:val="28"/>
              </w:rPr>
              <w:t>Селимов</w:t>
            </w:r>
          </w:p>
        </w:tc>
        <w:tc>
          <w:tcPr>
            <w:tcW w:w="1800" w:type="dxa"/>
          </w:tcPr>
          <w:p w14:paraId="00A464C3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3DBA3A2C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  <w:tr w:rsidR="006B34C6" w:rsidRPr="00063907" w14:paraId="06D54AF3" w14:textId="77777777">
        <w:tc>
          <w:tcPr>
            <w:tcW w:w="236" w:type="dxa"/>
          </w:tcPr>
          <w:p w14:paraId="0D6DF9E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5</w:t>
            </w:r>
          </w:p>
        </w:tc>
        <w:tc>
          <w:tcPr>
            <w:tcW w:w="2132" w:type="dxa"/>
          </w:tcPr>
          <w:p w14:paraId="4F18E0C5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 xml:space="preserve">К. </w:t>
            </w:r>
            <w:proofErr w:type="spellStart"/>
            <w:r w:rsidRPr="00063907">
              <w:rPr>
                <w:sz w:val="28"/>
                <w:szCs w:val="28"/>
              </w:rPr>
              <w:t>С</w:t>
            </w:r>
            <w:r w:rsidR="00777E2A" w:rsidRPr="00063907">
              <w:rPr>
                <w:sz w:val="28"/>
                <w:szCs w:val="28"/>
              </w:rPr>
              <w:t>аадуев</w:t>
            </w:r>
            <w:proofErr w:type="spellEnd"/>
          </w:p>
        </w:tc>
        <w:tc>
          <w:tcPr>
            <w:tcW w:w="1800" w:type="dxa"/>
          </w:tcPr>
          <w:p w14:paraId="0873B4D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4680" w:type="dxa"/>
          </w:tcPr>
          <w:p w14:paraId="59ED7CB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10</w:t>
            </w:r>
          </w:p>
        </w:tc>
      </w:tr>
      <w:tr w:rsidR="006B34C6" w:rsidRPr="00063907" w14:paraId="47DDBAC8" w14:textId="77777777">
        <w:tc>
          <w:tcPr>
            <w:tcW w:w="236" w:type="dxa"/>
          </w:tcPr>
          <w:p w14:paraId="3FA90C0B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6</w:t>
            </w:r>
          </w:p>
        </w:tc>
        <w:tc>
          <w:tcPr>
            <w:tcW w:w="2132" w:type="dxa"/>
          </w:tcPr>
          <w:p w14:paraId="533FCB93" w14:textId="77777777" w:rsidR="006B34C6" w:rsidRPr="00063907" w:rsidRDefault="00777E2A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Ш</w:t>
            </w:r>
            <w:r w:rsidR="006B34C6" w:rsidRPr="00063907">
              <w:rPr>
                <w:sz w:val="28"/>
                <w:szCs w:val="28"/>
              </w:rPr>
              <w:t xml:space="preserve">. </w:t>
            </w:r>
            <w:proofErr w:type="spellStart"/>
            <w:r w:rsidRPr="00063907">
              <w:rPr>
                <w:sz w:val="28"/>
                <w:szCs w:val="28"/>
              </w:rPr>
              <w:t>Закарьяев</w:t>
            </w:r>
            <w:proofErr w:type="spellEnd"/>
          </w:p>
        </w:tc>
        <w:tc>
          <w:tcPr>
            <w:tcW w:w="1800" w:type="dxa"/>
          </w:tcPr>
          <w:p w14:paraId="5171AE7A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113F63A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13</w:t>
            </w:r>
          </w:p>
        </w:tc>
      </w:tr>
      <w:tr w:rsidR="006B34C6" w:rsidRPr="00063907" w14:paraId="5B57CBE1" w14:textId="77777777">
        <w:trPr>
          <w:trHeight w:val="70"/>
        </w:trPr>
        <w:tc>
          <w:tcPr>
            <w:tcW w:w="236" w:type="dxa"/>
          </w:tcPr>
          <w:p w14:paraId="2053535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7</w:t>
            </w:r>
          </w:p>
        </w:tc>
        <w:tc>
          <w:tcPr>
            <w:tcW w:w="2132" w:type="dxa"/>
          </w:tcPr>
          <w:p w14:paraId="37B0EB6D" w14:textId="77777777" w:rsidR="006B34C6" w:rsidRPr="00063907" w:rsidRDefault="00777E2A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С</w:t>
            </w:r>
            <w:r w:rsidR="006B34C6" w:rsidRPr="00063907">
              <w:rPr>
                <w:sz w:val="28"/>
                <w:szCs w:val="28"/>
              </w:rPr>
              <w:t>. Фёдоров</w:t>
            </w:r>
          </w:p>
        </w:tc>
        <w:tc>
          <w:tcPr>
            <w:tcW w:w="1800" w:type="dxa"/>
          </w:tcPr>
          <w:p w14:paraId="19447EA1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73BAABA5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14</w:t>
            </w:r>
          </w:p>
        </w:tc>
      </w:tr>
      <w:tr w:rsidR="006B34C6" w:rsidRPr="00063907" w14:paraId="6BDA948E" w14:textId="77777777">
        <w:trPr>
          <w:trHeight w:val="70"/>
        </w:trPr>
        <w:tc>
          <w:tcPr>
            <w:tcW w:w="236" w:type="dxa"/>
          </w:tcPr>
          <w:p w14:paraId="52356927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2132" w:type="dxa"/>
          </w:tcPr>
          <w:p w14:paraId="660FE504" w14:textId="77777777" w:rsidR="006B34C6" w:rsidRPr="00063907" w:rsidRDefault="006B34C6" w:rsidP="00777E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К.</w:t>
            </w:r>
            <w:r w:rsidR="00777E2A" w:rsidRPr="00063907">
              <w:rPr>
                <w:sz w:val="28"/>
                <w:szCs w:val="28"/>
              </w:rPr>
              <w:t>Курбанов</w:t>
            </w:r>
          </w:p>
        </w:tc>
        <w:tc>
          <w:tcPr>
            <w:tcW w:w="1800" w:type="dxa"/>
          </w:tcPr>
          <w:p w14:paraId="0AD1C138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14:paraId="2BEE3100" w14:textId="77777777" w:rsidR="006B34C6" w:rsidRPr="00063907" w:rsidRDefault="006B34C6" w:rsidP="003739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63907">
              <w:rPr>
                <w:sz w:val="28"/>
                <w:szCs w:val="28"/>
              </w:rPr>
              <w:t>11</w:t>
            </w:r>
          </w:p>
        </w:tc>
      </w:tr>
    </w:tbl>
    <w:p w14:paraId="3B81F755" w14:textId="77777777" w:rsidR="006B34C6" w:rsidRDefault="006B34C6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03FA5984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3648C411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209692F9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4B912948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1AE98C4B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0CB7EA9F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06B09348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3F0EE981" w14:textId="77777777" w:rsidR="002C30F7" w:rsidRDefault="002C30F7" w:rsidP="00956500">
      <w:pPr>
        <w:spacing w:line="360" w:lineRule="auto"/>
        <w:jc w:val="both"/>
        <w:rPr>
          <w:rFonts w:ascii="Arial" w:hAnsi="Arial" w:cs="Arial"/>
          <w:color w:val="FFFFFF"/>
          <w:sz w:val="28"/>
          <w:szCs w:val="28"/>
        </w:rPr>
      </w:pPr>
    </w:p>
    <w:p w14:paraId="3A20C41E" w14:textId="77777777" w:rsidR="00F83ED4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511510">
        <w:rPr>
          <w:b/>
          <w:sz w:val="28"/>
          <w:szCs w:val="28"/>
        </w:rPr>
        <w:lastRenderedPageBreak/>
        <w:t>Актуальность.</w:t>
      </w:r>
      <w:r>
        <w:rPr>
          <w:sz w:val="28"/>
          <w:szCs w:val="28"/>
        </w:rPr>
        <w:t xml:space="preserve"> </w:t>
      </w:r>
      <w:r w:rsidRPr="00D651D0">
        <w:rPr>
          <w:sz w:val="28"/>
          <w:szCs w:val="28"/>
        </w:rPr>
        <w:t>Начало 90-х годов прошлого столетия характеризуется бурным развитием баскетбола в Европе. С 2007 года Европейская лига, объединившая сильнейшие команды расширилась и включает уже не 24, а 36 команд, в числе которых есть 4 российских клуба. Эти факты говорят о прогрессирующей тенденции европейского баскетбола, который вышел на новый качественный уровень игры, задавая условия острой конку</w:t>
      </w:r>
      <w:r>
        <w:rPr>
          <w:sz w:val="28"/>
          <w:szCs w:val="28"/>
        </w:rPr>
        <w:t>ренции.</w:t>
      </w:r>
      <w:r w:rsidRPr="00D651D0">
        <w:rPr>
          <w:sz w:val="28"/>
          <w:szCs w:val="28"/>
        </w:rPr>
        <w:t xml:space="preserve"> Таким образом, наличие практической потребности в более совершенных технологиях подготовки спортивного резерва в игровых видах спорта заставляет искать новые пути модернизации тренировки баскетболистов на различных этапах учебно-тренировочного про</w:t>
      </w:r>
      <w:r>
        <w:rPr>
          <w:sz w:val="28"/>
          <w:szCs w:val="28"/>
        </w:rPr>
        <w:t>цесса.</w:t>
      </w:r>
    </w:p>
    <w:p w14:paraId="16108CF7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Ведение мяча - один из основных технических элементов баскетбола, второй, после передачи, способ перемещения мяча по площадке. Правильное, технически грамотное ведение мяча - фундамент для стабильного контроля за ним, основа индивидуального обыгрывания соперника.</w:t>
      </w:r>
    </w:p>
    <w:p w14:paraId="13FC9FF2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 xml:space="preserve">Сложно объясним тот факт что, игроки, не плохо владеющие техникой ведения, некоторыми финтами, на тренировочных занятиях, с трудом водят мяч даже против позиционной защиты и ошибаются на простых элементах ведения, таких как перевод перед собой, не говоря уже об ошибках на ведении против прессинга. </w:t>
      </w:r>
    </w:p>
    <w:p w14:paraId="5D90D3F0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На данный момент для развития ведения предлагается множество упражнений, в большинстве своем они направлены на развитие ручной ловкости и эта закономерность понятна, так как для эффективного ведения мяча необходимо развивать ручную ловкость. Но ведение в баскетболе – это перемещения игрока с мячом по площадке с остановками поворотами и препятствиями, которые необходимо преодолевать максимально быстро. Из этого следует, что только ручной ловкости не достаточно, необходимо развитие телесной ловкости для максимально эффективного перемещения мяча с помощью ведения.</w:t>
      </w:r>
    </w:p>
    <w:p w14:paraId="181F93E7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Теоретическая значимость работы обуславливается тем, что в</w:t>
      </w:r>
      <w:r>
        <w:rPr>
          <w:sz w:val="28"/>
          <w:szCs w:val="28"/>
        </w:rPr>
        <w:t xml:space="preserve"> </w:t>
      </w:r>
      <w:r w:rsidRPr="004D14FD">
        <w:rPr>
          <w:sz w:val="28"/>
          <w:szCs w:val="28"/>
        </w:rPr>
        <w:t xml:space="preserve">литературных источниках не достаточно описано влияние развития координационных способностей и в частности специальной ловкости на выполнение ведения и эффективность его применения в соревновательной деятельности у юношей13-14 лет. </w:t>
      </w:r>
    </w:p>
    <w:p w14:paraId="0E79C61C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Выявленные закономерности помогут в разработке и модификации конкретных средств для тренировки ведения – одного из сложнейших и наиболее важных элементов в баскетболе.</w:t>
      </w:r>
    </w:p>
    <w:p w14:paraId="70B1D4B2" w14:textId="77777777" w:rsidR="00F83ED4" w:rsidRPr="004D14FD" w:rsidRDefault="00F83ED4" w:rsidP="00F83ED4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 xml:space="preserve">Современный баскетбол – это атлетическая игра и требования, предъявляемые к баскетболистам, самые высокие. Чтобы достичь высокого </w:t>
      </w:r>
      <w:r w:rsidRPr="004D14FD">
        <w:rPr>
          <w:sz w:val="28"/>
          <w:szCs w:val="28"/>
        </w:rPr>
        <w:lastRenderedPageBreak/>
        <w:t>технико-тактического мастерства, спортсмену, прежде всего, необходим высокий уровень развития физических качеств.</w:t>
      </w:r>
    </w:p>
    <w:p w14:paraId="7139972A" w14:textId="77777777" w:rsidR="00F83ED4" w:rsidRPr="004D14FD" w:rsidRDefault="00F83ED4" w:rsidP="00F83ED4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>Баскетболист сегодня – это спортсмен подвижный, отлично координированный, быстро мыслящий на площадке.</w:t>
      </w:r>
    </w:p>
    <w:p w14:paraId="496912AE" w14:textId="4ED3733F" w:rsidR="00F83ED4" w:rsidRPr="004D14FD" w:rsidRDefault="00F83ED4" w:rsidP="00F83ED4">
      <w:pPr>
        <w:tabs>
          <w:tab w:val="left" w:pos="540"/>
        </w:tabs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 xml:space="preserve">Баскетбол это командная игра, в которой конечным результатом забросить мяч в корзину соперника. Чтобы достичь этого результата необходимы несколько слагаемых: антропометрические данные, физические качества, тактические и технические действия. </w:t>
      </w:r>
    </w:p>
    <w:p w14:paraId="5EFE70C1" w14:textId="77777777" w:rsidR="00F83ED4" w:rsidRPr="004D14FD" w:rsidRDefault="00F83ED4" w:rsidP="00F83ED4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sz w:val="28"/>
          <w:szCs w:val="28"/>
        </w:rPr>
        <w:t>Основным, по мнению большинства специалистов, качеством баскетболиста высокого уровня является – быстрота и ловкость выполнения игровых приёмов и действий, вот о ловкости и пойдет речь в нашей работе.</w:t>
      </w:r>
    </w:p>
    <w:p w14:paraId="62388A42" w14:textId="77777777" w:rsidR="00F83ED4" w:rsidRPr="002F1A12" w:rsidRDefault="00F83ED4" w:rsidP="00F83ED4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>Объект исследования</w:t>
      </w:r>
      <w:r w:rsidRPr="004D14FD">
        <w:rPr>
          <w:b/>
          <w:sz w:val="28"/>
          <w:szCs w:val="28"/>
        </w:rPr>
        <w:t>:</w:t>
      </w:r>
      <w:r w:rsidRPr="004D14FD">
        <w:rPr>
          <w:sz w:val="28"/>
          <w:szCs w:val="28"/>
        </w:rPr>
        <w:t xml:space="preserve"> Процесс развитие физического качества ловкость у учащихся среднего школьного возра</w:t>
      </w:r>
      <w:r>
        <w:rPr>
          <w:sz w:val="28"/>
          <w:szCs w:val="28"/>
        </w:rPr>
        <w:t>ста.</w:t>
      </w:r>
    </w:p>
    <w:p w14:paraId="2E1CE044" w14:textId="77777777" w:rsidR="00F83ED4" w:rsidRPr="004D14FD" w:rsidRDefault="00F83ED4" w:rsidP="00F83ED4">
      <w:pPr>
        <w:spacing w:line="276" w:lineRule="auto"/>
        <w:ind w:firstLine="540"/>
        <w:jc w:val="both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 xml:space="preserve">Предмет исследования: </w:t>
      </w:r>
      <w:r w:rsidRPr="004D14FD">
        <w:rPr>
          <w:sz w:val="28"/>
          <w:szCs w:val="28"/>
        </w:rPr>
        <w:t>Учебно-тренировочный процесс учащихся среднего школьного возраста.</w:t>
      </w:r>
    </w:p>
    <w:p w14:paraId="24D465D3" w14:textId="77777777" w:rsidR="00F83ED4" w:rsidRPr="004D14FD" w:rsidRDefault="00F83ED4" w:rsidP="00F83ED4">
      <w:pPr>
        <w:spacing w:line="276" w:lineRule="auto"/>
        <w:ind w:firstLine="540"/>
        <w:jc w:val="both"/>
        <w:rPr>
          <w:i/>
          <w:sz w:val="28"/>
          <w:szCs w:val="28"/>
        </w:rPr>
      </w:pPr>
      <w:r w:rsidRPr="004D14FD">
        <w:rPr>
          <w:b/>
          <w:i/>
          <w:sz w:val="28"/>
          <w:szCs w:val="28"/>
        </w:rPr>
        <w:t>Цель работы</w:t>
      </w:r>
      <w:r>
        <w:rPr>
          <w:b/>
          <w:i/>
          <w:sz w:val="28"/>
          <w:szCs w:val="28"/>
        </w:rPr>
        <w:t xml:space="preserve"> </w:t>
      </w:r>
      <w:r w:rsidRPr="004D14FD">
        <w:rPr>
          <w:sz w:val="28"/>
          <w:szCs w:val="28"/>
        </w:rPr>
        <w:t>исследовать влияние ловкости на формирование навыков ведения мяча у юных баскетболистов</w:t>
      </w:r>
      <w:r w:rsidR="003D728F" w:rsidRPr="003D728F">
        <w:rPr>
          <w:sz w:val="28"/>
          <w:szCs w:val="28"/>
        </w:rPr>
        <w:t xml:space="preserve"> </w:t>
      </w:r>
      <w:r w:rsidRPr="004D14FD">
        <w:rPr>
          <w:sz w:val="28"/>
          <w:szCs w:val="28"/>
        </w:rPr>
        <w:t>учащихся среднего школьного возраст</w:t>
      </w:r>
      <w:r>
        <w:rPr>
          <w:sz w:val="28"/>
          <w:szCs w:val="28"/>
        </w:rPr>
        <w:t>а</w:t>
      </w:r>
      <w:r w:rsidRPr="004D14FD">
        <w:rPr>
          <w:sz w:val="28"/>
          <w:szCs w:val="28"/>
        </w:rPr>
        <w:t>.</w:t>
      </w:r>
    </w:p>
    <w:p w14:paraId="03531052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>Задачи:</w:t>
      </w:r>
      <w:r w:rsidRPr="004D14FD">
        <w:rPr>
          <w:sz w:val="28"/>
          <w:szCs w:val="28"/>
        </w:rPr>
        <w:t xml:space="preserve"> 1. Проанализировать различные литературные источники и изучить факторы, влияние ловкости на формирование навыков ведения мяча у юных баскетболистов.</w:t>
      </w:r>
    </w:p>
    <w:p w14:paraId="24A5C3E7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2. Выявить количество ошибок совершаемых в соревновательных условиях юными баскетболистами.</w:t>
      </w:r>
    </w:p>
    <w:p w14:paraId="06592B8C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3. Оценить и проанализировать исходный уровень развития координационных способностей у группы баскетболистов 13–1</w:t>
      </w:r>
      <w:r>
        <w:rPr>
          <w:sz w:val="28"/>
          <w:szCs w:val="28"/>
        </w:rPr>
        <w:t>4</w:t>
      </w:r>
      <w:r w:rsidRPr="004D14FD">
        <w:rPr>
          <w:sz w:val="28"/>
          <w:szCs w:val="28"/>
        </w:rPr>
        <w:t xml:space="preserve"> лет.</w:t>
      </w:r>
    </w:p>
    <w:p w14:paraId="25E84DF0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sz w:val="28"/>
          <w:szCs w:val="28"/>
        </w:rPr>
        <w:t>4. Определить зависимость степени эффективности ведения от уровня развития координационных способностей.</w:t>
      </w:r>
    </w:p>
    <w:p w14:paraId="5C02ACE1" w14:textId="77777777" w:rsidR="00F83ED4" w:rsidRPr="004D14FD" w:rsidRDefault="00F83ED4" w:rsidP="00F83ED4">
      <w:pPr>
        <w:spacing w:line="276" w:lineRule="auto"/>
        <w:ind w:firstLine="540"/>
        <w:rPr>
          <w:b/>
          <w:i/>
          <w:sz w:val="28"/>
          <w:szCs w:val="28"/>
        </w:rPr>
      </w:pPr>
      <w:r w:rsidRPr="004D14FD">
        <w:rPr>
          <w:b/>
          <w:i/>
          <w:sz w:val="28"/>
          <w:szCs w:val="28"/>
        </w:rPr>
        <w:t>Методы исследования:</w:t>
      </w:r>
    </w:p>
    <w:p w14:paraId="6DAF1285" w14:textId="77777777" w:rsidR="00F83ED4" w:rsidRPr="004D14FD" w:rsidRDefault="00F83ED4" w:rsidP="00F83ED4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1. Анализ литературных источников.</w:t>
      </w:r>
    </w:p>
    <w:p w14:paraId="70666FE6" w14:textId="77777777" w:rsidR="00F83ED4" w:rsidRPr="004D14FD" w:rsidRDefault="00F83ED4" w:rsidP="00F83ED4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2. Педагогическое наблюдение</w:t>
      </w:r>
    </w:p>
    <w:p w14:paraId="24DFC6DD" w14:textId="77777777" w:rsidR="00F83ED4" w:rsidRPr="004D14FD" w:rsidRDefault="00F83ED4" w:rsidP="00F83ED4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3. Тестирование.</w:t>
      </w:r>
    </w:p>
    <w:p w14:paraId="37DCCCF3" w14:textId="77777777" w:rsidR="00F83ED4" w:rsidRPr="004D14FD" w:rsidRDefault="00F83ED4" w:rsidP="00F83ED4">
      <w:pPr>
        <w:spacing w:line="276" w:lineRule="auto"/>
        <w:ind w:firstLine="540"/>
        <w:rPr>
          <w:sz w:val="28"/>
          <w:szCs w:val="28"/>
        </w:rPr>
      </w:pPr>
      <w:r w:rsidRPr="004D14FD">
        <w:rPr>
          <w:sz w:val="28"/>
          <w:szCs w:val="28"/>
        </w:rPr>
        <w:t>4. Метод математической статистики.</w:t>
      </w:r>
    </w:p>
    <w:p w14:paraId="2CAF56C0" w14:textId="0E9D97C1" w:rsidR="00F83ED4" w:rsidRPr="004D14FD" w:rsidRDefault="00F83ED4" w:rsidP="00F83ED4">
      <w:pPr>
        <w:spacing w:line="276" w:lineRule="auto"/>
        <w:ind w:firstLine="709"/>
        <w:jc w:val="both"/>
        <w:rPr>
          <w:sz w:val="28"/>
          <w:szCs w:val="28"/>
        </w:rPr>
      </w:pPr>
      <w:r w:rsidRPr="004D14FD">
        <w:rPr>
          <w:b/>
          <w:sz w:val="28"/>
          <w:szCs w:val="28"/>
        </w:rPr>
        <w:t>Организация</w:t>
      </w:r>
      <w:r w:rsidRPr="004D14FD">
        <w:rPr>
          <w:sz w:val="28"/>
          <w:szCs w:val="28"/>
        </w:rPr>
        <w:t>: Исследования проводились в период с 1</w:t>
      </w:r>
      <w:r w:rsidRPr="00800D1F">
        <w:rPr>
          <w:sz w:val="28"/>
          <w:szCs w:val="28"/>
        </w:rPr>
        <w:t>6</w:t>
      </w:r>
      <w:r w:rsidRPr="004D14FD">
        <w:rPr>
          <w:sz w:val="28"/>
          <w:szCs w:val="28"/>
        </w:rPr>
        <w:t>.01.20</w:t>
      </w:r>
      <w:r w:rsidR="0039336C">
        <w:rPr>
          <w:sz w:val="28"/>
          <w:szCs w:val="28"/>
        </w:rPr>
        <w:t>25</w:t>
      </w:r>
      <w:r w:rsidRPr="004D14FD">
        <w:rPr>
          <w:sz w:val="28"/>
          <w:szCs w:val="28"/>
        </w:rPr>
        <w:t xml:space="preserve"> по 2</w:t>
      </w:r>
      <w:r w:rsidRPr="00800D1F">
        <w:rPr>
          <w:sz w:val="28"/>
          <w:szCs w:val="28"/>
        </w:rPr>
        <w:t>6</w:t>
      </w:r>
      <w:r w:rsidRPr="004D14FD">
        <w:rPr>
          <w:sz w:val="28"/>
          <w:szCs w:val="28"/>
        </w:rPr>
        <w:t>.05.20</w:t>
      </w:r>
      <w:r w:rsidR="0039336C">
        <w:rPr>
          <w:sz w:val="28"/>
          <w:szCs w:val="28"/>
        </w:rPr>
        <w:t>25</w:t>
      </w:r>
      <w:r w:rsidRPr="004D14FD">
        <w:rPr>
          <w:sz w:val="28"/>
          <w:szCs w:val="28"/>
        </w:rPr>
        <w:t xml:space="preserve">, в нем приняли участие 16 юных баскетболистов </w:t>
      </w:r>
      <w:proofErr w:type="spellStart"/>
      <w:r w:rsidRPr="004D14FD">
        <w:rPr>
          <w:sz w:val="28"/>
          <w:szCs w:val="28"/>
        </w:rPr>
        <w:t>Избербашской</w:t>
      </w:r>
      <w:proofErr w:type="spellEnd"/>
      <w:r w:rsidRPr="004D14FD">
        <w:rPr>
          <w:sz w:val="28"/>
          <w:szCs w:val="28"/>
        </w:rPr>
        <w:t xml:space="preserve"> средней школы №1</w:t>
      </w:r>
      <w:r w:rsidR="0039336C">
        <w:rPr>
          <w:sz w:val="28"/>
          <w:szCs w:val="28"/>
        </w:rPr>
        <w:t>2</w:t>
      </w:r>
      <w:r w:rsidRPr="004D14FD">
        <w:rPr>
          <w:sz w:val="28"/>
          <w:szCs w:val="28"/>
        </w:rPr>
        <w:t xml:space="preserve"> в возрасте от 13 до 14 лет.</w:t>
      </w:r>
    </w:p>
    <w:p w14:paraId="5D9FE0BC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 w:rsidRPr="004D14FD">
        <w:rPr>
          <w:b/>
          <w:i/>
          <w:sz w:val="28"/>
          <w:szCs w:val="28"/>
        </w:rPr>
        <w:t xml:space="preserve">Теоретическая </w:t>
      </w:r>
      <w:r>
        <w:rPr>
          <w:b/>
          <w:i/>
          <w:sz w:val="28"/>
          <w:szCs w:val="28"/>
        </w:rPr>
        <w:t xml:space="preserve">и практическая </w:t>
      </w:r>
      <w:r w:rsidRPr="004D14FD">
        <w:rPr>
          <w:b/>
          <w:i/>
          <w:sz w:val="28"/>
          <w:szCs w:val="28"/>
        </w:rPr>
        <w:t xml:space="preserve">значимость исследования </w:t>
      </w:r>
      <w:r w:rsidRPr="004D14FD">
        <w:rPr>
          <w:sz w:val="28"/>
          <w:szCs w:val="28"/>
        </w:rPr>
        <w:t xml:space="preserve">состоит в дополнении теории и методики спортивной тренировки юных баскетболистов положениями и выводами дипломной работы, в которых дается объяснение необходимости и эффективности использования в тренировочных занятиях </w:t>
      </w:r>
      <w:r w:rsidRPr="004D14FD">
        <w:rPr>
          <w:sz w:val="28"/>
          <w:szCs w:val="28"/>
        </w:rPr>
        <w:lastRenderedPageBreak/>
        <w:t>специфических упражнений, направленных на развитие важнейших для баскетболистов физических качеств; в уточнении методических подходов интегрирования элементов техники баскетбола; в описании основных средств, методов и организационных форм учебно-тренировочной деятельности юных баскетболистов.</w:t>
      </w:r>
    </w:p>
    <w:p w14:paraId="597D7618" w14:textId="77777777" w:rsidR="00F83ED4" w:rsidRPr="004D14FD" w:rsidRDefault="00F83ED4" w:rsidP="00F83ED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4D14FD">
        <w:rPr>
          <w:sz w:val="28"/>
          <w:szCs w:val="28"/>
        </w:rPr>
        <w:t xml:space="preserve">овышении эффективности учебно-тренировочного процесса, обеспеченного использованием широкого арсенала средств </w:t>
      </w:r>
      <w:r>
        <w:rPr>
          <w:sz w:val="28"/>
          <w:szCs w:val="28"/>
        </w:rPr>
        <w:t>ловкости</w:t>
      </w:r>
      <w:r w:rsidRPr="004D14FD">
        <w:rPr>
          <w:sz w:val="28"/>
          <w:szCs w:val="28"/>
        </w:rPr>
        <w:t xml:space="preserve"> в подготовке баскетболистов на этапе начальной специализации. Полученные результаты могут быть использованы при работе с юными спортсменами в спортивных секциях и клубах, ДЮСШ и СДЮСШОР по баскетболу</w:t>
      </w:r>
      <w:r>
        <w:rPr>
          <w:sz w:val="28"/>
          <w:szCs w:val="28"/>
        </w:rPr>
        <w:t>.</w:t>
      </w:r>
    </w:p>
    <w:p w14:paraId="3D2862D7" w14:textId="77777777" w:rsidR="002C30F7" w:rsidRPr="00EF0B7D" w:rsidRDefault="002C30F7" w:rsidP="008006F6">
      <w:pPr>
        <w:spacing w:line="276" w:lineRule="auto"/>
        <w:rPr>
          <w:sz w:val="28"/>
          <w:szCs w:val="28"/>
        </w:rPr>
      </w:pPr>
    </w:p>
    <w:sectPr w:rsidR="002C30F7" w:rsidRPr="00EF0B7D" w:rsidSect="005F3FE8">
      <w:headerReference w:type="default" r:id="rId8"/>
      <w:footerReference w:type="default" r:id="rId9"/>
      <w:pgSz w:w="11906" w:h="16838" w:code="9"/>
      <w:pgMar w:top="1134" w:right="99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DBF4" w14:textId="77777777" w:rsidR="003345D6" w:rsidRDefault="003345D6">
      <w:r>
        <w:separator/>
      </w:r>
    </w:p>
  </w:endnote>
  <w:endnote w:type="continuationSeparator" w:id="0">
    <w:p w14:paraId="63643D4D" w14:textId="77777777" w:rsidR="003345D6" w:rsidRDefault="0033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557176"/>
      <w:docPartObj>
        <w:docPartGallery w:val="Page Numbers (Bottom of Page)"/>
        <w:docPartUnique/>
      </w:docPartObj>
    </w:sdtPr>
    <w:sdtContent>
      <w:p w14:paraId="3B768F8F" w14:textId="77777777" w:rsidR="005B7C3F" w:rsidRDefault="005B7C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FE8">
          <w:rPr>
            <w:noProof/>
          </w:rPr>
          <w:t>1</w:t>
        </w:r>
        <w:r>
          <w:fldChar w:fldCharType="end"/>
        </w:r>
      </w:p>
    </w:sdtContent>
  </w:sdt>
  <w:p w14:paraId="4E6E382A" w14:textId="77777777" w:rsidR="007729BC" w:rsidRPr="005B7C3F" w:rsidRDefault="007729BC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79B71" w14:textId="77777777" w:rsidR="003345D6" w:rsidRDefault="003345D6">
      <w:r>
        <w:separator/>
      </w:r>
    </w:p>
  </w:footnote>
  <w:footnote w:type="continuationSeparator" w:id="0">
    <w:p w14:paraId="31F3BC07" w14:textId="77777777" w:rsidR="003345D6" w:rsidRDefault="00334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CE824" w14:textId="77777777" w:rsidR="007729BC" w:rsidRPr="00450CCA" w:rsidRDefault="007729BC" w:rsidP="00450CCA">
    <w:pPr>
      <w:pStyle w:val="a3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5C11"/>
    <w:multiLevelType w:val="hybridMultilevel"/>
    <w:tmpl w:val="815889C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7B327A"/>
    <w:multiLevelType w:val="multilevel"/>
    <w:tmpl w:val="1DCC5A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09" w:hanging="2160"/>
      </w:pPr>
      <w:rPr>
        <w:rFonts w:hint="default"/>
      </w:rPr>
    </w:lvl>
  </w:abstractNum>
  <w:abstractNum w:abstractNumId="2" w15:restartNumberingAfterBreak="0">
    <w:nsid w:val="045449D5"/>
    <w:multiLevelType w:val="multilevel"/>
    <w:tmpl w:val="5F58447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7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09A533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B97EA0"/>
    <w:multiLevelType w:val="multilevel"/>
    <w:tmpl w:val="4CCCBE5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A5978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97430A"/>
    <w:multiLevelType w:val="multilevel"/>
    <w:tmpl w:val="1DCC5A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9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33" w:hanging="2160"/>
      </w:pPr>
      <w:rPr>
        <w:rFonts w:hint="default"/>
      </w:rPr>
    </w:lvl>
  </w:abstractNum>
  <w:abstractNum w:abstractNumId="7" w15:restartNumberingAfterBreak="0">
    <w:nsid w:val="36CB3598"/>
    <w:multiLevelType w:val="multilevel"/>
    <w:tmpl w:val="900E16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92" w:hanging="2160"/>
      </w:pPr>
      <w:rPr>
        <w:rFonts w:hint="default"/>
      </w:rPr>
    </w:lvl>
  </w:abstractNum>
  <w:abstractNum w:abstractNumId="8" w15:restartNumberingAfterBreak="0">
    <w:nsid w:val="39163980"/>
    <w:multiLevelType w:val="multilevel"/>
    <w:tmpl w:val="05748A0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9" w15:restartNumberingAfterBreak="0">
    <w:nsid w:val="3CCF1837"/>
    <w:multiLevelType w:val="hybridMultilevel"/>
    <w:tmpl w:val="8A1AB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38634CA"/>
    <w:multiLevelType w:val="multilevel"/>
    <w:tmpl w:val="69A41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11" w15:restartNumberingAfterBreak="0">
    <w:nsid w:val="448F74F0"/>
    <w:multiLevelType w:val="multilevel"/>
    <w:tmpl w:val="900E16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92" w:hanging="2160"/>
      </w:pPr>
      <w:rPr>
        <w:rFonts w:hint="default"/>
      </w:rPr>
    </w:lvl>
  </w:abstractNum>
  <w:abstractNum w:abstractNumId="12" w15:restartNumberingAfterBreak="0">
    <w:nsid w:val="44F40D6D"/>
    <w:multiLevelType w:val="multilevel"/>
    <w:tmpl w:val="900E16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92" w:hanging="2160"/>
      </w:pPr>
      <w:rPr>
        <w:rFonts w:hint="default"/>
      </w:rPr>
    </w:lvl>
  </w:abstractNum>
  <w:abstractNum w:abstractNumId="13" w15:restartNumberingAfterBreak="0">
    <w:nsid w:val="476C50EC"/>
    <w:multiLevelType w:val="multilevel"/>
    <w:tmpl w:val="6CDA80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14" w15:restartNumberingAfterBreak="0">
    <w:nsid w:val="48B03A99"/>
    <w:multiLevelType w:val="hybridMultilevel"/>
    <w:tmpl w:val="C144F868"/>
    <w:lvl w:ilvl="0" w:tplc="C120608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B1D4F05"/>
    <w:multiLevelType w:val="multilevel"/>
    <w:tmpl w:val="69A41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16" w15:restartNumberingAfterBreak="0">
    <w:nsid w:val="4B780C65"/>
    <w:multiLevelType w:val="multilevel"/>
    <w:tmpl w:val="F266CE2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 w15:restartNumberingAfterBreak="0">
    <w:nsid w:val="4CB32C13"/>
    <w:multiLevelType w:val="hybridMultilevel"/>
    <w:tmpl w:val="4CCCBE50"/>
    <w:lvl w:ilvl="0" w:tplc="A73658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0B90CA2"/>
    <w:multiLevelType w:val="multilevel"/>
    <w:tmpl w:val="F266CE2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 w15:restartNumberingAfterBreak="0">
    <w:nsid w:val="5B9D4F67"/>
    <w:multiLevelType w:val="multilevel"/>
    <w:tmpl w:val="EA08C44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20" w15:restartNumberingAfterBreak="0">
    <w:nsid w:val="5BCA0BAD"/>
    <w:multiLevelType w:val="hybridMultilevel"/>
    <w:tmpl w:val="26FE4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6F10749"/>
    <w:multiLevelType w:val="hybridMultilevel"/>
    <w:tmpl w:val="FBD83B96"/>
    <w:lvl w:ilvl="0" w:tplc="A266A81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A8B3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DC901D1"/>
    <w:multiLevelType w:val="multilevel"/>
    <w:tmpl w:val="69A41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4" w15:restartNumberingAfterBreak="0">
    <w:nsid w:val="6F224D83"/>
    <w:multiLevelType w:val="multilevel"/>
    <w:tmpl w:val="E4D4411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9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5" w15:restartNumberingAfterBreak="0">
    <w:nsid w:val="793B30E3"/>
    <w:multiLevelType w:val="multilevel"/>
    <w:tmpl w:val="69A41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6" w15:restartNumberingAfterBreak="0">
    <w:nsid w:val="7D737158"/>
    <w:multiLevelType w:val="multilevel"/>
    <w:tmpl w:val="FC60890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27" w15:restartNumberingAfterBreak="0">
    <w:nsid w:val="7E902469"/>
    <w:multiLevelType w:val="hybridMultilevel"/>
    <w:tmpl w:val="DF96FA2E"/>
    <w:lvl w:ilvl="0" w:tplc="99B685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61359121">
    <w:abstractNumId w:val="8"/>
  </w:num>
  <w:num w:numId="2" w16cid:durableId="1934819390">
    <w:abstractNumId w:val="27"/>
  </w:num>
  <w:num w:numId="3" w16cid:durableId="694304400">
    <w:abstractNumId w:val="21"/>
  </w:num>
  <w:num w:numId="4" w16cid:durableId="1528521872">
    <w:abstractNumId w:val="9"/>
  </w:num>
  <w:num w:numId="5" w16cid:durableId="1077051378">
    <w:abstractNumId w:val="17"/>
  </w:num>
  <w:num w:numId="6" w16cid:durableId="477504258">
    <w:abstractNumId w:val="16"/>
  </w:num>
  <w:num w:numId="7" w16cid:durableId="1382709019">
    <w:abstractNumId w:val="4"/>
  </w:num>
  <w:num w:numId="8" w16cid:durableId="2030713057">
    <w:abstractNumId w:val="1"/>
  </w:num>
  <w:num w:numId="9" w16cid:durableId="176193206">
    <w:abstractNumId w:val="3"/>
  </w:num>
  <w:num w:numId="10" w16cid:durableId="1058869159">
    <w:abstractNumId w:val="5"/>
  </w:num>
  <w:num w:numId="11" w16cid:durableId="1029641379">
    <w:abstractNumId w:val="2"/>
  </w:num>
  <w:num w:numId="12" w16cid:durableId="1343631847">
    <w:abstractNumId w:val="0"/>
  </w:num>
  <w:num w:numId="13" w16cid:durableId="187305389">
    <w:abstractNumId w:val="20"/>
  </w:num>
  <w:num w:numId="14" w16cid:durableId="1512797358">
    <w:abstractNumId w:val="13"/>
  </w:num>
  <w:num w:numId="15" w16cid:durableId="250286880">
    <w:abstractNumId w:val="14"/>
  </w:num>
  <w:num w:numId="16" w16cid:durableId="1485077866">
    <w:abstractNumId w:val="6"/>
  </w:num>
  <w:num w:numId="17" w16cid:durableId="768697283">
    <w:abstractNumId w:val="25"/>
  </w:num>
  <w:num w:numId="18" w16cid:durableId="2009596314">
    <w:abstractNumId w:val="15"/>
  </w:num>
  <w:num w:numId="19" w16cid:durableId="1690135751">
    <w:abstractNumId w:val="19"/>
  </w:num>
  <w:num w:numId="20" w16cid:durableId="1167984592">
    <w:abstractNumId w:val="10"/>
  </w:num>
  <w:num w:numId="21" w16cid:durableId="159733877">
    <w:abstractNumId w:val="23"/>
  </w:num>
  <w:num w:numId="22" w16cid:durableId="1621254007">
    <w:abstractNumId w:val="22"/>
  </w:num>
  <w:num w:numId="23" w16cid:durableId="814375032">
    <w:abstractNumId w:val="7"/>
  </w:num>
  <w:num w:numId="24" w16cid:durableId="1094596364">
    <w:abstractNumId w:val="18"/>
  </w:num>
  <w:num w:numId="25" w16cid:durableId="1888493499">
    <w:abstractNumId w:val="26"/>
  </w:num>
  <w:num w:numId="26" w16cid:durableId="1122261362">
    <w:abstractNumId w:val="24"/>
  </w:num>
  <w:num w:numId="27" w16cid:durableId="737360024">
    <w:abstractNumId w:val="12"/>
  </w:num>
  <w:num w:numId="28" w16cid:durableId="1024594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9BD"/>
    <w:rsid w:val="000000ED"/>
    <w:rsid w:val="00011288"/>
    <w:rsid w:val="00032117"/>
    <w:rsid w:val="000323A0"/>
    <w:rsid w:val="000517A9"/>
    <w:rsid w:val="00053122"/>
    <w:rsid w:val="00063907"/>
    <w:rsid w:val="00067871"/>
    <w:rsid w:val="00081C4F"/>
    <w:rsid w:val="00083F1F"/>
    <w:rsid w:val="000B6920"/>
    <w:rsid w:val="001D51E9"/>
    <w:rsid w:val="001E3EBC"/>
    <w:rsid w:val="00202B0B"/>
    <w:rsid w:val="00207EB1"/>
    <w:rsid w:val="0021747D"/>
    <w:rsid w:val="002241EC"/>
    <w:rsid w:val="00243553"/>
    <w:rsid w:val="00293ACD"/>
    <w:rsid w:val="002A0BB1"/>
    <w:rsid w:val="002C30F7"/>
    <w:rsid w:val="002C48F3"/>
    <w:rsid w:val="002E0103"/>
    <w:rsid w:val="002F1A12"/>
    <w:rsid w:val="00314BB3"/>
    <w:rsid w:val="00321CAB"/>
    <w:rsid w:val="00324AA8"/>
    <w:rsid w:val="00327D85"/>
    <w:rsid w:val="003345D6"/>
    <w:rsid w:val="00341AEB"/>
    <w:rsid w:val="00342C48"/>
    <w:rsid w:val="00362393"/>
    <w:rsid w:val="00373975"/>
    <w:rsid w:val="0039336C"/>
    <w:rsid w:val="003A4257"/>
    <w:rsid w:val="003C3A5B"/>
    <w:rsid w:val="003D728F"/>
    <w:rsid w:val="00403674"/>
    <w:rsid w:val="004225C0"/>
    <w:rsid w:val="00450CCA"/>
    <w:rsid w:val="00453460"/>
    <w:rsid w:val="00480651"/>
    <w:rsid w:val="00491E59"/>
    <w:rsid w:val="004A3357"/>
    <w:rsid w:val="004C0C1E"/>
    <w:rsid w:val="004D14FD"/>
    <w:rsid w:val="004D4D89"/>
    <w:rsid w:val="004E7AAC"/>
    <w:rsid w:val="005105B6"/>
    <w:rsid w:val="00511510"/>
    <w:rsid w:val="005509AC"/>
    <w:rsid w:val="00574B46"/>
    <w:rsid w:val="0058589E"/>
    <w:rsid w:val="005B7C3F"/>
    <w:rsid w:val="005C7E57"/>
    <w:rsid w:val="005D6679"/>
    <w:rsid w:val="005F3FE8"/>
    <w:rsid w:val="0060494F"/>
    <w:rsid w:val="00621F38"/>
    <w:rsid w:val="00660674"/>
    <w:rsid w:val="006A3EBA"/>
    <w:rsid w:val="006B2F82"/>
    <w:rsid w:val="006B34C6"/>
    <w:rsid w:val="00741E13"/>
    <w:rsid w:val="007537F1"/>
    <w:rsid w:val="007729BC"/>
    <w:rsid w:val="00775BC9"/>
    <w:rsid w:val="00777E2A"/>
    <w:rsid w:val="00793099"/>
    <w:rsid w:val="00795AD1"/>
    <w:rsid w:val="007B2F8D"/>
    <w:rsid w:val="007D59CA"/>
    <w:rsid w:val="007F20AE"/>
    <w:rsid w:val="008006F6"/>
    <w:rsid w:val="00800D1F"/>
    <w:rsid w:val="00812C13"/>
    <w:rsid w:val="0081667E"/>
    <w:rsid w:val="00845D7E"/>
    <w:rsid w:val="00861DE2"/>
    <w:rsid w:val="008B4738"/>
    <w:rsid w:val="008C6CAA"/>
    <w:rsid w:val="0090138E"/>
    <w:rsid w:val="00905D39"/>
    <w:rsid w:val="00926C7A"/>
    <w:rsid w:val="009366F4"/>
    <w:rsid w:val="00956500"/>
    <w:rsid w:val="009609B7"/>
    <w:rsid w:val="00962A35"/>
    <w:rsid w:val="0097594F"/>
    <w:rsid w:val="00984F70"/>
    <w:rsid w:val="0098536D"/>
    <w:rsid w:val="00996890"/>
    <w:rsid w:val="009A7004"/>
    <w:rsid w:val="009B28E5"/>
    <w:rsid w:val="009C5354"/>
    <w:rsid w:val="009C74D4"/>
    <w:rsid w:val="009D3706"/>
    <w:rsid w:val="009E01FB"/>
    <w:rsid w:val="00A02E29"/>
    <w:rsid w:val="00A05ACD"/>
    <w:rsid w:val="00A2782F"/>
    <w:rsid w:val="00A40A48"/>
    <w:rsid w:val="00A632B7"/>
    <w:rsid w:val="00AA69BD"/>
    <w:rsid w:val="00AC744C"/>
    <w:rsid w:val="00AE11F6"/>
    <w:rsid w:val="00AE40E9"/>
    <w:rsid w:val="00AF1262"/>
    <w:rsid w:val="00AF640D"/>
    <w:rsid w:val="00B06961"/>
    <w:rsid w:val="00B411CD"/>
    <w:rsid w:val="00BB7A6E"/>
    <w:rsid w:val="00BF6768"/>
    <w:rsid w:val="00C12B3C"/>
    <w:rsid w:val="00C2544F"/>
    <w:rsid w:val="00C43FBB"/>
    <w:rsid w:val="00C50445"/>
    <w:rsid w:val="00C50510"/>
    <w:rsid w:val="00C72D7F"/>
    <w:rsid w:val="00C90977"/>
    <w:rsid w:val="00CD4BB2"/>
    <w:rsid w:val="00CD7EF8"/>
    <w:rsid w:val="00CF5850"/>
    <w:rsid w:val="00D052B2"/>
    <w:rsid w:val="00D057F3"/>
    <w:rsid w:val="00D15F1F"/>
    <w:rsid w:val="00D443A1"/>
    <w:rsid w:val="00D60A1A"/>
    <w:rsid w:val="00D63517"/>
    <w:rsid w:val="00D651D0"/>
    <w:rsid w:val="00D92050"/>
    <w:rsid w:val="00D96189"/>
    <w:rsid w:val="00DC6EC1"/>
    <w:rsid w:val="00DE0DEA"/>
    <w:rsid w:val="00E078FA"/>
    <w:rsid w:val="00E14793"/>
    <w:rsid w:val="00E3623E"/>
    <w:rsid w:val="00E527F2"/>
    <w:rsid w:val="00E77C0B"/>
    <w:rsid w:val="00E80AD5"/>
    <w:rsid w:val="00EB0916"/>
    <w:rsid w:val="00EC29EE"/>
    <w:rsid w:val="00EE5719"/>
    <w:rsid w:val="00EF0B7D"/>
    <w:rsid w:val="00F012AC"/>
    <w:rsid w:val="00F056E4"/>
    <w:rsid w:val="00F058A2"/>
    <w:rsid w:val="00F15338"/>
    <w:rsid w:val="00F5450E"/>
    <w:rsid w:val="00F55111"/>
    <w:rsid w:val="00F74AAA"/>
    <w:rsid w:val="00F83ED4"/>
    <w:rsid w:val="00F84487"/>
    <w:rsid w:val="00FA2A11"/>
    <w:rsid w:val="00FB7E95"/>
    <w:rsid w:val="00FE1400"/>
    <w:rsid w:val="00FE322A"/>
    <w:rsid w:val="00FF1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41E170"/>
  <w15:docId w15:val="{C03B69A7-268C-4A82-8777-63B7F42B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E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69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E1400"/>
    <w:rPr>
      <w:rFonts w:cs="Times New Roman"/>
      <w:sz w:val="24"/>
      <w:szCs w:val="24"/>
    </w:rPr>
  </w:style>
  <w:style w:type="character" w:styleId="a5">
    <w:name w:val="page number"/>
    <w:uiPriority w:val="99"/>
    <w:rsid w:val="00AA69BD"/>
    <w:rPr>
      <w:rFonts w:cs="Times New Roman"/>
    </w:rPr>
  </w:style>
  <w:style w:type="table" w:styleId="a6">
    <w:name w:val="Table Grid"/>
    <w:basedOn w:val="a1"/>
    <w:uiPriority w:val="99"/>
    <w:rsid w:val="00AA6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50C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FE1400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678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678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45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2432-0E20-4A17-B791-F1BAEF72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66</Pages>
  <Words>14887</Words>
  <Characters>84856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ЛОВКОСТИ И ИХ ВЛИЯНИЕ НА ФОРМИРОВАНИЕ НАВЫКОВ ВЕДЕНИЯ МЯЧА У ЮНЫХ БАСКЕТБОЛИСТОВ</vt:lpstr>
    </vt:vector>
  </TitlesOfParts>
  <Company>Microsoft</Company>
  <LinksUpToDate>false</LinksUpToDate>
  <CharactersWithSpaces>99544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ЛОВКОСТИ И ИХ ВЛИЯНИЕ НА ФОРМИРОВАНИЕ НАВЫКОВ ВЕДЕНИЯ МЯЧА У ЮНЫХ БАСКЕТБОЛИСТОВ</dc:title>
  <dc:subject/>
  <dc:creator>Admin</dc:creator>
  <cp:keywords/>
  <cp:lastModifiedBy>Adminss</cp:lastModifiedBy>
  <cp:revision>48</cp:revision>
  <cp:lastPrinted>2013-06-27T10:34:00Z</cp:lastPrinted>
  <dcterms:created xsi:type="dcterms:W3CDTF">2013-05-25T14:44:00Z</dcterms:created>
  <dcterms:modified xsi:type="dcterms:W3CDTF">2025-08-04T08:49:00Z</dcterms:modified>
</cp:coreProperties>
</file>