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Сценарий проведения Последнего звонка</w:t>
      </w:r>
    </w:p>
    <w:p w:rsidR="006B4C5B" w:rsidRDefault="00AC78CF" w:rsidP="00E64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През</w:t>
      </w:r>
      <w:r w:rsidR="00D43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ентация книги «Одиннадцать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мгновений </w:t>
      </w:r>
      <w:r w:rsidR="00D43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детства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060E9" w:rsidRPr="00E060E9" w:rsidRDefault="00E060E9" w:rsidP="00E64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7076" w:rsidRPr="00185027" w:rsidRDefault="001C7076" w:rsidP="001C707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ведущий.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 Четыре с половиной тысячи звонков вместили в себя 11 школьных лет. Ни один из них не был похож на другой. Какой-то торопил на первый урок, какой-то звал к любимому учителю, какой-то выручал в трагический момент, когда тебя вызвали к доске, а ты туда вовсе не хотел идти…</w:t>
      </w:r>
    </w:p>
    <w:p w:rsidR="00D431DA" w:rsidRDefault="001C7076" w:rsidP="001C707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ведущий.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Были совсем неуместные звонки во время контрольной работы, когда все уже почти получилось, но надо сдавать тетрадь. А были, чего уж греха таить, ни с чем не сравнимые звонки в конце учебного дня, четверти, года… Казалось, им не будет конца! </w:t>
      </w:r>
    </w:p>
    <w:p w:rsidR="00D431DA" w:rsidRDefault="00D431DA" w:rsidP="001C707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ведущий.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076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вот подошло время </w:t>
      </w:r>
      <w:r w:rsidR="001C7076"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Последнего звонка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Позади – 11 школьных лет</w:t>
      </w:r>
      <w:r w:rsidR="001C7076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вот сегодня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прозвучит</w:t>
      </w:r>
      <w:r w:rsidR="001C7076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076" w:rsidRPr="00D43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последний звонок</w:t>
      </w:r>
      <w:r w:rsidR="001C7076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C7076" w:rsidRPr="00185027" w:rsidRDefault="001C7076" w:rsidP="001C707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(Музыка умолкает)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B53" w:rsidRPr="00185027" w:rsidRDefault="00E64B53" w:rsidP="00BB5195">
      <w:pPr>
        <w:rPr>
          <w:ins w:id="0" w:author="Unknown"/>
          <w:rFonts w:ascii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 1.</w:t>
      </w:r>
      <w:r w:rsidRPr="00185027">
        <w:rPr>
          <w:rFonts w:ascii="Times New Roman" w:hAnsi="Times New Roman" w:cs="Times New Roman"/>
          <w:sz w:val="28"/>
          <w:szCs w:val="28"/>
          <w:lang w:eastAsia="ru-RU"/>
        </w:rPr>
        <w:t xml:space="preserve"> Добрый день дорогие друзья, родители, учителя, гости! Мы рады приветствовать вас на нашем празднике! </w:t>
      </w:r>
      <w:r w:rsidR="006C3D9C" w:rsidRPr="001850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66F2C" w:rsidRPr="00185027">
        <w:rPr>
          <w:rFonts w:ascii="Times New Roman" w:hAnsi="Times New Roman" w:cs="Times New Roman"/>
          <w:sz w:val="28"/>
          <w:szCs w:val="28"/>
          <w:lang w:eastAsia="ru-RU"/>
        </w:rPr>
        <w:t>Празднике Последнего звонка!</w:t>
      </w:r>
    </w:p>
    <w:p w:rsidR="00E64B53" w:rsidRPr="00185027" w:rsidRDefault="00E64B53" w:rsidP="00947A1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 2. </w:t>
      </w:r>
      <w:r w:rsidRPr="00185027">
        <w:rPr>
          <w:rFonts w:ascii="Times New Roman" w:hAnsi="Times New Roman" w:cs="Times New Roman"/>
          <w:sz w:val="28"/>
          <w:szCs w:val="28"/>
          <w:lang w:eastAsia="ru-RU"/>
        </w:rPr>
        <w:t>Любой счастливой жизни проявленье</w:t>
      </w:r>
    </w:p>
    <w:p w:rsidR="00E64B53" w:rsidRPr="00185027" w:rsidRDefault="00E64B53" w:rsidP="00947A1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hAnsi="Times New Roman" w:cs="Times New Roman"/>
          <w:sz w:val="28"/>
          <w:szCs w:val="28"/>
          <w:lang w:eastAsia="ru-RU"/>
        </w:rPr>
        <w:t>И дерзость строк, пришедших неспроста:</w:t>
      </w:r>
    </w:p>
    <w:p w:rsidR="00E64B53" w:rsidRPr="00185027" w:rsidRDefault="00E64B53" w:rsidP="00947A1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hAnsi="Times New Roman" w:cs="Times New Roman"/>
          <w:sz w:val="28"/>
          <w:szCs w:val="28"/>
          <w:lang w:eastAsia="ru-RU"/>
        </w:rPr>
        <w:t>Всё возникало с чувства удивления,</w:t>
      </w:r>
    </w:p>
    <w:p w:rsidR="00E64B53" w:rsidRPr="00185027" w:rsidRDefault="00E64B53" w:rsidP="00947A1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50DED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Всё начиналось с чистого листа</w:t>
      </w:r>
      <w:r w:rsidRPr="0018502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47A16" w:rsidRDefault="00947A16" w:rsidP="00947A16">
      <w:pPr>
        <w:spacing w:after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64B53" w:rsidRPr="00185027" w:rsidRDefault="00E64B53" w:rsidP="00947A1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 1.</w:t>
      </w:r>
      <w:r w:rsidRPr="00185027">
        <w:rPr>
          <w:rFonts w:ascii="Times New Roman" w:hAnsi="Times New Roman" w:cs="Times New Roman"/>
          <w:sz w:val="28"/>
          <w:szCs w:val="28"/>
          <w:lang w:eastAsia="ru-RU"/>
        </w:rPr>
        <w:t> Стремление постичь предметов свойства,</w:t>
      </w:r>
    </w:p>
    <w:p w:rsidR="00E64B53" w:rsidRPr="00185027" w:rsidRDefault="00E64B53" w:rsidP="00947A1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hAnsi="Times New Roman" w:cs="Times New Roman"/>
          <w:sz w:val="28"/>
          <w:szCs w:val="28"/>
          <w:lang w:eastAsia="ru-RU"/>
        </w:rPr>
        <w:t>Найти им надлежащие места -</w:t>
      </w:r>
    </w:p>
    <w:p w:rsidR="00E64B53" w:rsidRPr="00185027" w:rsidRDefault="00E64B53" w:rsidP="00947A1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hAnsi="Times New Roman" w:cs="Times New Roman"/>
          <w:sz w:val="28"/>
          <w:szCs w:val="28"/>
          <w:lang w:eastAsia="ru-RU"/>
        </w:rPr>
        <w:t>Всё предварялось жаром беспокойства,</w:t>
      </w:r>
    </w:p>
    <w:p w:rsidR="00E64B53" w:rsidRPr="00750DED" w:rsidRDefault="00E64B53" w:rsidP="00947A16">
      <w:pPr>
        <w:spacing w:after="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750DED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Всё начиналось с чистого листа</w:t>
      </w:r>
    </w:p>
    <w:p w:rsidR="00947A16" w:rsidRDefault="00947A16" w:rsidP="00BB5195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64B53" w:rsidRPr="00185027" w:rsidRDefault="00E64B53" w:rsidP="00BB5195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 2. </w:t>
      </w:r>
      <w:r w:rsidRPr="00185027">
        <w:rPr>
          <w:rFonts w:ascii="Times New Roman" w:hAnsi="Times New Roman" w:cs="Times New Roman"/>
          <w:sz w:val="28"/>
          <w:szCs w:val="28"/>
          <w:lang w:eastAsia="ru-RU"/>
        </w:rPr>
        <w:t>Если задуматься, вся школьная жизнь - огромная книга.… Да не одна, а, наверное, целая библиотека. Посудите сами: сдача экзаменов - научная фантастика; контрольная по физике - оптимистическая трагедия, классные часы - детективный сериал…</w:t>
      </w:r>
    </w:p>
    <w:p w:rsidR="005C638A" w:rsidRPr="005C638A" w:rsidRDefault="00E64B53" w:rsidP="00BB5195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 2.</w:t>
      </w:r>
      <w:r w:rsidRPr="00185027">
        <w:rPr>
          <w:rFonts w:ascii="Times New Roman" w:hAnsi="Times New Roman" w:cs="Times New Roman"/>
          <w:sz w:val="28"/>
          <w:szCs w:val="28"/>
          <w:lang w:eastAsia="ru-RU"/>
        </w:rPr>
        <w:t>Сегодня мы проводим презентацию необычной книги - «</w:t>
      </w:r>
      <w:r w:rsidR="00666F2C" w:rsidRPr="00750DE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Одиннадцать </w:t>
      </w:r>
      <w:r w:rsidR="006C3D9C" w:rsidRPr="00750DE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50DE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31DA" w:rsidRPr="00750DED">
        <w:rPr>
          <w:rFonts w:ascii="Times New Roman" w:hAnsi="Times New Roman" w:cs="Times New Roman"/>
          <w:b/>
          <w:sz w:val="28"/>
          <w:szCs w:val="28"/>
          <w:lang w:eastAsia="ru-RU"/>
        </w:rPr>
        <w:t>мгновений детства</w:t>
      </w:r>
      <w:r w:rsidRPr="00185027">
        <w:rPr>
          <w:rFonts w:ascii="Times New Roman" w:hAnsi="Times New Roman" w:cs="Times New Roman"/>
          <w:sz w:val="28"/>
          <w:szCs w:val="28"/>
          <w:lang w:eastAsia="ru-RU"/>
        </w:rPr>
        <w:t>». Книга, которая повествует об 11-ти год</w:t>
      </w:r>
      <w:r w:rsidR="00666F2C" w:rsidRPr="00185027">
        <w:rPr>
          <w:rFonts w:ascii="Times New Roman" w:hAnsi="Times New Roman" w:cs="Times New Roman"/>
          <w:sz w:val="28"/>
          <w:szCs w:val="28"/>
          <w:lang w:eastAsia="ru-RU"/>
        </w:rPr>
        <w:t xml:space="preserve">ах жизни. И </w:t>
      </w:r>
      <w:r w:rsidR="00D431DA">
        <w:rPr>
          <w:rFonts w:ascii="Times New Roman" w:hAnsi="Times New Roman" w:cs="Times New Roman"/>
          <w:sz w:val="28"/>
          <w:szCs w:val="28"/>
          <w:lang w:eastAsia="ru-RU"/>
        </w:rPr>
        <w:t xml:space="preserve">мы приглашаем </w:t>
      </w:r>
      <w:r w:rsidR="00666F2C" w:rsidRPr="00185027">
        <w:rPr>
          <w:rFonts w:ascii="Times New Roman" w:hAnsi="Times New Roman" w:cs="Times New Roman"/>
          <w:sz w:val="28"/>
          <w:szCs w:val="28"/>
          <w:lang w:eastAsia="ru-RU"/>
        </w:rPr>
        <w:t xml:space="preserve">в зал </w:t>
      </w:r>
      <w:r w:rsidR="00D431DA">
        <w:rPr>
          <w:rFonts w:ascii="Times New Roman" w:hAnsi="Times New Roman" w:cs="Times New Roman"/>
          <w:sz w:val="28"/>
          <w:szCs w:val="28"/>
          <w:lang w:eastAsia="ru-RU"/>
        </w:rPr>
        <w:t>ее авторов – учащих</w:t>
      </w:r>
      <w:r w:rsidRPr="00185027">
        <w:rPr>
          <w:rFonts w:ascii="Times New Roman" w:hAnsi="Times New Roman" w:cs="Times New Roman"/>
          <w:sz w:val="28"/>
          <w:szCs w:val="28"/>
          <w:lang w:eastAsia="ru-RU"/>
        </w:rPr>
        <w:t>ся 11 класса</w:t>
      </w:r>
      <w:r w:rsidR="005C638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638A" w:rsidRDefault="005C638A" w:rsidP="00BB5195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64B53" w:rsidRPr="00185027" w:rsidRDefault="00E64B53" w:rsidP="00BB5195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Фанфары</w:t>
      </w:r>
    </w:p>
    <w:p w:rsidR="00E64B53" w:rsidRPr="00750DED" w:rsidRDefault="00750DED" w:rsidP="00BB5195">
      <w:pPr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r w:rsidR="00E64B53" w:rsidRPr="00750DED">
        <w:rPr>
          <w:rFonts w:ascii="Times New Roman" w:hAnsi="Times New Roman" w:cs="Times New Roman"/>
          <w:i/>
          <w:sz w:val="28"/>
          <w:szCs w:val="28"/>
          <w:lang w:eastAsia="ru-RU"/>
        </w:rPr>
        <w:t>входят и садятся выпускники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</w:p>
    <w:p w:rsidR="001C7076" w:rsidRPr="00185027" w:rsidRDefault="001C7076" w:rsidP="001C7076">
      <w:pPr>
        <w:pStyle w:val="a6"/>
        <w:shd w:val="clear" w:color="auto" w:fill="FFFFFF"/>
        <w:spacing w:before="0" w:beforeAutospacing="0" w:after="150" w:afterAutospacing="0" w:line="254" w:lineRule="atLeast"/>
        <w:jc w:val="both"/>
        <w:rPr>
          <w:sz w:val="28"/>
          <w:szCs w:val="28"/>
        </w:rPr>
      </w:pPr>
      <w:r w:rsidRPr="00185027">
        <w:rPr>
          <w:rStyle w:val="a7"/>
          <w:sz w:val="28"/>
          <w:szCs w:val="28"/>
        </w:rPr>
        <w:t>Ведущий 1.</w:t>
      </w:r>
      <w:r w:rsidRPr="00185027">
        <w:rPr>
          <w:rStyle w:val="apple-converted-space"/>
          <w:sz w:val="28"/>
          <w:szCs w:val="28"/>
        </w:rPr>
        <w:t> </w:t>
      </w:r>
      <w:r w:rsidRPr="00185027">
        <w:rPr>
          <w:sz w:val="28"/>
          <w:szCs w:val="28"/>
        </w:rPr>
        <w:t>Дорогие выпускники</w:t>
      </w:r>
      <w:r w:rsidRPr="00185027">
        <w:rPr>
          <w:rStyle w:val="a7"/>
          <w:sz w:val="28"/>
          <w:szCs w:val="28"/>
        </w:rPr>
        <w:t>,</w:t>
      </w:r>
      <w:r w:rsidRPr="00185027">
        <w:rPr>
          <w:rStyle w:val="apple-converted-space"/>
          <w:sz w:val="28"/>
          <w:szCs w:val="28"/>
        </w:rPr>
        <w:t> </w:t>
      </w:r>
      <w:r w:rsidRPr="00185027">
        <w:rPr>
          <w:sz w:val="28"/>
          <w:szCs w:val="28"/>
        </w:rPr>
        <w:t xml:space="preserve">от имени тех, кто </w:t>
      </w:r>
      <w:r w:rsidR="00D431DA">
        <w:rPr>
          <w:sz w:val="28"/>
          <w:szCs w:val="28"/>
        </w:rPr>
        <w:t>прошел вместе с</w:t>
      </w:r>
      <w:r w:rsidRPr="00185027">
        <w:rPr>
          <w:sz w:val="28"/>
          <w:szCs w:val="28"/>
        </w:rPr>
        <w:t xml:space="preserve"> вам</w:t>
      </w:r>
      <w:r w:rsidR="00D431DA">
        <w:rPr>
          <w:sz w:val="28"/>
          <w:szCs w:val="28"/>
        </w:rPr>
        <w:t>и</w:t>
      </w:r>
      <w:r w:rsidRPr="00185027">
        <w:rPr>
          <w:sz w:val="28"/>
          <w:szCs w:val="28"/>
        </w:rPr>
        <w:t xml:space="preserve"> 11-летний школь</w:t>
      </w:r>
      <w:r w:rsidR="00D431DA">
        <w:rPr>
          <w:sz w:val="28"/>
          <w:szCs w:val="28"/>
        </w:rPr>
        <w:t>ный путь, кто</w:t>
      </w:r>
      <w:r w:rsidRPr="00185027">
        <w:rPr>
          <w:sz w:val="28"/>
          <w:szCs w:val="28"/>
        </w:rPr>
        <w:t xml:space="preserve"> переживал вместе с вами все ваши радости и горести, радовался вашим победам, огорчался из-за неудач, от имени учителей и всех работников школы к вам обращает</w:t>
      </w:r>
      <w:r w:rsidR="006C3D9C" w:rsidRPr="00185027">
        <w:rPr>
          <w:sz w:val="28"/>
          <w:szCs w:val="28"/>
        </w:rPr>
        <w:t xml:space="preserve">ся  </w:t>
      </w:r>
      <w:r w:rsidR="00750DED">
        <w:rPr>
          <w:sz w:val="28"/>
          <w:szCs w:val="28"/>
        </w:rPr>
        <w:t xml:space="preserve">заслуженный учитель Российской Федерации, </w:t>
      </w:r>
      <w:r w:rsidR="006C3D9C" w:rsidRPr="00185027">
        <w:rPr>
          <w:sz w:val="28"/>
          <w:szCs w:val="28"/>
        </w:rPr>
        <w:t xml:space="preserve">директор </w:t>
      </w:r>
      <w:r w:rsidR="00D431DA">
        <w:rPr>
          <w:sz w:val="28"/>
          <w:szCs w:val="28"/>
        </w:rPr>
        <w:t xml:space="preserve">нашей школы </w:t>
      </w:r>
      <w:proofErr w:type="spellStart"/>
      <w:r w:rsidR="00D431DA" w:rsidRPr="00D431DA">
        <w:rPr>
          <w:b/>
          <w:sz w:val="28"/>
          <w:szCs w:val="28"/>
        </w:rPr>
        <w:t>Новоселец</w:t>
      </w:r>
      <w:proofErr w:type="spellEnd"/>
      <w:r w:rsidR="00D431DA" w:rsidRPr="00D431DA">
        <w:rPr>
          <w:b/>
          <w:sz w:val="28"/>
          <w:szCs w:val="28"/>
        </w:rPr>
        <w:t xml:space="preserve"> В.Г.</w:t>
      </w:r>
    </w:p>
    <w:p w:rsidR="001C7076" w:rsidRDefault="001C7076" w:rsidP="001C7076">
      <w:pPr>
        <w:pStyle w:val="a6"/>
        <w:shd w:val="clear" w:color="auto" w:fill="FFFFFF"/>
        <w:spacing w:before="0" w:beforeAutospacing="0" w:after="150" w:afterAutospacing="0" w:line="254" w:lineRule="atLeast"/>
        <w:jc w:val="both"/>
        <w:rPr>
          <w:rStyle w:val="a8"/>
          <w:b/>
          <w:bCs/>
          <w:sz w:val="28"/>
          <w:szCs w:val="28"/>
        </w:rPr>
      </w:pPr>
      <w:r w:rsidRPr="00185027">
        <w:rPr>
          <w:rStyle w:val="a8"/>
          <w:b/>
          <w:bCs/>
          <w:sz w:val="28"/>
          <w:szCs w:val="28"/>
        </w:rPr>
        <w:t>Выступление директора</w:t>
      </w:r>
      <w:r w:rsidR="00D431DA">
        <w:rPr>
          <w:rStyle w:val="a8"/>
          <w:b/>
          <w:bCs/>
          <w:sz w:val="28"/>
          <w:szCs w:val="28"/>
        </w:rPr>
        <w:t>: грамоты, ленты…</w:t>
      </w:r>
    </w:p>
    <w:p w:rsidR="00D431DA" w:rsidRPr="00D431DA" w:rsidRDefault="00D431DA" w:rsidP="001C7076">
      <w:pPr>
        <w:pStyle w:val="a6"/>
        <w:shd w:val="clear" w:color="auto" w:fill="FFFFFF"/>
        <w:spacing w:before="0" w:beforeAutospacing="0" w:after="150" w:afterAutospacing="0" w:line="254" w:lineRule="atLeast"/>
        <w:jc w:val="both"/>
        <w:rPr>
          <w:sz w:val="28"/>
          <w:szCs w:val="28"/>
        </w:rPr>
      </w:pPr>
      <w:r>
        <w:rPr>
          <w:rStyle w:val="a8"/>
          <w:b/>
          <w:bCs/>
          <w:i w:val="0"/>
          <w:sz w:val="28"/>
          <w:szCs w:val="28"/>
        </w:rPr>
        <w:t>ГИМН</w:t>
      </w:r>
    </w:p>
    <w:p w:rsidR="00EA2C7C" w:rsidRDefault="00EA2C7C" w:rsidP="001C7076">
      <w:pPr>
        <w:pStyle w:val="a6"/>
        <w:shd w:val="clear" w:color="auto" w:fill="FFFFFF"/>
        <w:spacing w:before="0" w:beforeAutospacing="0" w:after="150" w:afterAutospacing="0" w:line="254" w:lineRule="atLeast"/>
        <w:jc w:val="both"/>
        <w:rPr>
          <w:rStyle w:val="a7"/>
          <w:sz w:val="28"/>
          <w:szCs w:val="28"/>
        </w:rPr>
      </w:pPr>
    </w:p>
    <w:p w:rsidR="00E64B53" w:rsidRDefault="001C7076" w:rsidP="00EA2C7C">
      <w:pPr>
        <w:pStyle w:val="a6"/>
        <w:shd w:val="clear" w:color="auto" w:fill="FFFFFF"/>
        <w:spacing w:before="0" w:beforeAutospacing="0" w:after="150" w:afterAutospacing="0" w:line="254" w:lineRule="atLeast"/>
        <w:jc w:val="both"/>
        <w:rPr>
          <w:rStyle w:val="a8"/>
          <w:sz w:val="28"/>
          <w:szCs w:val="28"/>
        </w:rPr>
      </w:pPr>
      <w:r w:rsidRPr="00185027">
        <w:rPr>
          <w:rStyle w:val="a8"/>
          <w:b/>
          <w:bCs/>
          <w:sz w:val="28"/>
          <w:szCs w:val="28"/>
        </w:rPr>
        <w:t>Выступления почётных гостей</w:t>
      </w:r>
      <w:r w:rsidRPr="00185027">
        <w:rPr>
          <w:rStyle w:val="a7"/>
          <w:sz w:val="28"/>
          <w:szCs w:val="28"/>
        </w:rPr>
        <w:t>.</w:t>
      </w:r>
      <w:r w:rsidRPr="00185027">
        <w:rPr>
          <w:rStyle w:val="apple-converted-space"/>
          <w:sz w:val="28"/>
          <w:szCs w:val="28"/>
        </w:rPr>
        <w:t> </w:t>
      </w:r>
      <w:r w:rsidRPr="00185027">
        <w:rPr>
          <w:rStyle w:val="a8"/>
          <w:sz w:val="28"/>
          <w:szCs w:val="28"/>
        </w:rPr>
        <w:t>Цветы</w:t>
      </w:r>
    </w:p>
    <w:p w:rsidR="00F05954" w:rsidRDefault="00F05954" w:rsidP="00EA2C7C">
      <w:pPr>
        <w:pStyle w:val="a6"/>
        <w:shd w:val="clear" w:color="auto" w:fill="FFFFFF"/>
        <w:spacing w:before="0" w:beforeAutospacing="0" w:after="150" w:afterAutospacing="0" w:line="254" w:lineRule="atLeast"/>
        <w:jc w:val="both"/>
        <w:rPr>
          <w:rStyle w:val="a8"/>
          <w:i w:val="0"/>
          <w:sz w:val="28"/>
          <w:szCs w:val="28"/>
        </w:rPr>
      </w:pPr>
    </w:p>
    <w:p w:rsidR="00F05954" w:rsidRDefault="00F05954" w:rsidP="00EA2C7C">
      <w:pPr>
        <w:pStyle w:val="a6"/>
        <w:shd w:val="clear" w:color="auto" w:fill="FFFFFF"/>
        <w:spacing w:before="0" w:beforeAutospacing="0" w:after="150" w:afterAutospacing="0" w:line="254" w:lineRule="atLeast"/>
        <w:jc w:val="both"/>
        <w:rPr>
          <w:rStyle w:val="a8"/>
          <w:i w:val="0"/>
          <w:sz w:val="28"/>
          <w:szCs w:val="28"/>
        </w:rPr>
      </w:pPr>
      <w:r w:rsidRPr="00F05954">
        <w:rPr>
          <w:rStyle w:val="a8"/>
          <w:b/>
          <w:i w:val="0"/>
          <w:sz w:val="28"/>
          <w:szCs w:val="28"/>
        </w:rPr>
        <w:t>1 ведущий</w:t>
      </w:r>
      <w:r>
        <w:rPr>
          <w:rStyle w:val="a8"/>
          <w:i w:val="0"/>
          <w:sz w:val="28"/>
          <w:szCs w:val="28"/>
        </w:rPr>
        <w:t>.</w:t>
      </w:r>
    </w:p>
    <w:p w:rsidR="00F05954" w:rsidRDefault="00F05954" w:rsidP="00EA2C7C">
      <w:pPr>
        <w:pStyle w:val="a6"/>
        <w:shd w:val="clear" w:color="auto" w:fill="FFFFFF"/>
        <w:spacing w:before="0" w:beforeAutospacing="0" w:after="150" w:afterAutospacing="0" w:line="254" w:lineRule="atLeast"/>
        <w:jc w:val="both"/>
        <w:rPr>
          <w:rStyle w:val="a8"/>
          <w:i w:val="0"/>
          <w:sz w:val="28"/>
          <w:szCs w:val="28"/>
        </w:rPr>
      </w:pPr>
      <w:r>
        <w:rPr>
          <w:rStyle w:val="a8"/>
          <w:i w:val="0"/>
          <w:sz w:val="28"/>
          <w:szCs w:val="28"/>
        </w:rPr>
        <w:t>Не думай о секундах свысока,</w:t>
      </w:r>
    </w:p>
    <w:p w:rsidR="00F05954" w:rsidRDefault="00F05954" w:rsidP="00EA2C7C">
      <w:pPr>
        <w:pStyle w:val="a6"/>
        <w:shd w:val="clear" w:color="auto" w:fill="FFFFFF"/>
        <w:spacing w:before="0" w:beforeAutospacing="0" w:after="150" w:afterAutospacing="0" w:line="254" w:lineRule="atLeast"/>
        <w:jc w:val="both"/>
        <w:rPr>
          <w:rStyle w:val="a8"/>
          <w:i w:val="0"/>
          <w:sz w:val="28"/>
          <w:szCs w:val="28"/>
        </w:rPr>
      </w:pPr>
      <w:r>
        <w:rPr>
          <w:rStyle w:val="a8"/>
          <w:i w:val="0"/>
          <w:sz w:val="28"/>
          <w:szCs w:val="28"/>
        </w:rPr>
        <w:t>Наступит время – сам поймешь, наверное:</w:t>
      </w:r>
    </w:p>
    <w:p w:rsidR="00F05954" w:rsidRDefault="00F05954" w:rsidP="00F05954">
      <w:pPr>
        <w:pStyle w:val="a6"/>
        <w:shd w:val="clear" w:color="auto" w:fill="FFFFFF"/>
        <w:spacing w:before="0" w:beforeAutospacing="0" w:after="150" w:afterAutospacing="0" w:line="254" w:lineRule="atLeast"/>
        <w:rPr>
          <w:rStyle w:val="a8"/>
          <w:i w:val="0"/>
          <w:sz w:val="28"/>
          <w:szCs w:val="28"/>
        </w:rPr>
      </w:pPr>
      <w:r>
        <w:rPr>
          <w:rStyle w:val="a8"/>
          <w:i w:val="0"/>
          <w:sz w:val="28"/>
          <w:szCs w:val="28"/>
        </w:rPr>
        <w:t xml:space="preserve">Свистят они, как пули у виска – </w:t>
      </w:r>
    </w:p>
    <w:p w:rsidR="00F05954" w:rsidRPr="00F05954" w:rsidRDefault="00F05954" w:rsidP="00F05954">
      <w:pPr>
        <w:pStyle w:val="a6"/>
        <w:shd w:val="clear" w:color="auto" w:fill="FFFFFF"/>
        <w:spacing w:before="0" w:beforeAutospacing="0" w:after="150" w:afterAutospacing="0" w:line="254" w:lineRule="atLeast"/>
        <w:rPr>
          <w:rStyle w:val="a8"/>
          <w:i w:val="0"/>
          <w:sz w:val="28"/>
          <w:szCs w:val="28"/>
        </w:rPr>
      </w:pPr>
      <w:r>
        <w:rPr>
          <w:rStyle w:val="a8"/>
          <w:i w:val="0"/>
          <w:sz w:val="28"/>
          <w:szCs w:val="28"/>
        </w:rPr>
        <w:t>Мгновения, мгновения, мгновения…</w:t>
      </w:r>
    </w:p>
    <w:p w:rsidR="00EA2C7C" w:rsidRPr="00185027" w:rsidRDefault="00EA2C7C" w:rsidP="00EA2C7C">
      <w:pPr>
        <w:pStyle w:val="a6"/>
        <w:shd w:val="clear" w:color="auto" w:fill="FFFFFF"/>
        <w:spacing w:before="0" w:beforeAutospacing="0" w:after="150" w:afterAutospacing="0" w:line="254" w:lineRule="atLeast"/>
        <w:jc w:val="both"/>
        <w:rPr>
          <w:sz w:val="28"/>
          <w:szCs w:val="28"/>
        </w:rPr>
      </w:pPr>
    </w:p>
    <w:p w:rsidR="00F05954" w:rsidRDefault="00F05954" w:rsidP="008A6EE7">
      <w:pPr>
        <w:pStyle w:val="2"/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eastAsia="ru-RU"/>
        </w:rPr>
        <w:t>2 ведущий:</w:t>
      </w:r>
    </w:p>
    <w:p w:rsidR="00E64B53" w:rsidRDefault="00F05954" w:rsidP="008A6EE7">
      <w:pPr>
        <w:pStyle w:val="2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eastAsia="ru-RU"/>
        </w:rPr>
        <w:t xml:space="preserve">Итак, глава </w:t>
      </w:r>
      <w:r w:rsidR="00AC78CF" w:rsidRPr="00FF221A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 нашей книги -</w:t>
      </w:r>
      <w:r w:rsidR="00E64B53" w:rsidRPr="001850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«</w:t>
      </w:r>
      <w:r w:rsidR="00AC705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Начало всех начал</w:t>
      </w:r>
      <w:r w:rsidR="00E64B53" w:rsidRPr="001850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</w:t>
      </w:r>
    </w:p>
    <w:p w:rsidR="00AC7058" w:rsidRPr="00AC7058" w:rsidRDefault="00AC7058" w:rsidP="00AC7058">
      <w:pP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AC7058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(Куда уходит детство)</w:t>
      </w:r>
    </w:p>
    <w:p w:rsidR="00FF221A" w:rsidRDefault="00FF221A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</w:t>
      </w:r>
      <w:r w:rsidR="00AC705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многих школьников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самым любимым школьным днем является  1 сентября, когда они впервые переступили порог школы и стали носить гордое звание ученик.</w:t>
      </w:r>
    </w:p>
    <w:p w:rsidR="00E64B53" w:rsidRPr="008C2E44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2E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Первые страницы – из начальной школы…(</w:t>
      </w:r>
      <w:r w:rsidR="00AC7058" w:rsidRPr="008C2E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фото 1 класс</w:t>
      </w:r>
      <w:r w:rsidRPr="008C2E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),</w:t>
      </w:r>
    </w:p>
    <w:p w:rsidR="00750DED" w:rsidRDefault="00750DED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0DED" w:rsidRDefault="00750DED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0DED" w:rsidRDefault="00750DED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0DED" w:rsidRDefault="00750DED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Выпускники:</w:t>
      </w:r>
    </w:p>
    <w:p w:rsidR="00E64B53" w:rsidRDefault="00AC78CF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C7058">
        <w:rPr>
          <w:rFonts w:ascii="Times New Roman" w:eastAsia="Times New Roman" w:hAnsi="Times New Roman" w:cs="Times New Roman"/>
          <w:sz w:val="28"/>
          <w:szCs w:val="28"/>
          <w:lang w:eastAsia="ru-RU"/>
        </w:rPr>
        <w:t>11 лет мы книгу писали,</w:t>
      </w:r>
    </w:p>
    <w:p w:rsidR="00AC7058" w:rsidRDefault="00AC705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были уроки, победы, печали,</w:t>
      </w:r>
    </w:p>
    <w:p w:rsidR="00AC7058" w:rsidRDefault="00AC705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лучший школьный день</w:t>
      </w:r>
    </w:p>
    <w:p w:rsidR="00AC7058" w:rsidRPr="00185027" w:rsidRDefault="00AC705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Никогда не ляжет тень!</w:t>
      </w:r>
    </w:p>
    <w:p w:rsidR="00E64B53" w:rsidRPr="00185027" w:rsidRDefault="00AC705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C78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класс – это первый звонок,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радости, были невзгоды,</w:t>
      </w:r>
    </w:p>
    <w:p w:rsidR="00E64B53" w:rsidRPr="00185027" w:rsidRDefault="00AC705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первый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первый урок,</w:t>
      </w:r>
    </w:p>
    <w:p w:rsidR="00E64B53" w:rsidRPr="00185027" w:rsidRDefault="00AC705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начинаются 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школьные годы.</w:t>
      </w:r>
    </w:p>
    <w:p w:rsidR="008C2E44" w:rsidRDefault="008C2E44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6EE7" w:rsidRPr="00185027" w:rsidRDefault="008A6EE7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Сценка.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1-й чтец: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 было вечером,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было нечего.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на улице гулял,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в продлёнке отдыхал.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2-й чтец: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меня в кармане гвоздь! Вот! А у вас?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3-й чтец: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нас сегодня гость! А у вас?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4-й чтец: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из нашего окна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полностью видна.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1-й чтец: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из нашего окошка-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спортзал совсем немножко.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2-й чтец: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нас весёлый класс! Это раз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нашли противогаз-это два.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чтец: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А в-четвёртых, наш учитель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Приходил ко мне домой,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в коридоре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носился как шальной.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4-й чтец:</w:t>
      </w:r>
    </w:p>
    <w:p w:rsidR="00E64B53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 к «</w:t>
      </w:r>
      <w:proofErr w:type="spellStart"/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бэшкам</w:t>
      </w:r>
      <w:proofErr w:type="spellEnd"/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4F02F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директор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F02F7" w:rsidRPr="00185027" w:rsidRDefault="004F02F7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Вызывал инспектора!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1-й чтец: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нас подбили глаз. А у вас?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2-й чтец: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нас дежурный класс. А у вас?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3-й чтец:</w:t>
      </w:r>
    </w:p>
    <w:p w:rsidR="00E64B53" w:rsidRPr="00185027" w:rsidRDefault="004F02F7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у нас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Костян</w:t>
      </w:r>
      <w:proofErr w:type="spellEnd"/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соседа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Книжкой бил после обеда.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4-й чтец: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Книжкой? Это ерунда.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портфелем - это да!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1-й чтец: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нас учитель классный,</w:t>
      </w:r>
    </w:p>
    <w:p w:rsidR="00E64B53" w:rsidRPr="00185027" w:rsidRDefault="004F02F7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добрый и прекрасный,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2-й чтец: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Образцово-показательный,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Словом, просто-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Все: 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Замечательный!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3-й чтец: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 было вечером,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Спорить было нечего.</w:t>
      </w:r>
    </w:p>
    <w:p w:rsidR="008C2E44" w:rsidRDefault="008C2E44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4B53" w:rsidRPr="00185027" w:rsidRDefault="00AC78CF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1.Дорогие </w:t>
      </w:r>
      <w:r w:rsidR="004F02F7" w:rsidRPr="004F0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Наталья Александровна и Галина Михайловна</w:t>
      </w:r>
      <w:r w:rsidR="004F02F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Когда-то, одиннадцать лет назад,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очутились в этих стенах,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И жизнь пошла на новый лад: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звонках, уроках, переменах…</w:t>
      </w:r>
    </w:p>
    <w:p w:rsidR="00947A16" w:rsidRDefault="00947A16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B53" w:rsidRPr="00185027" w:rsidRDefault="00AC78CF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вам за то, что вы на свете есть,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то, что терпеливо нас всему учили,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рассказали, что такое Совесть, Честь,</w:t>
      </w:r>
    </w:p>
    <w:p w:rsidR="00E64B53" w:rsidRPr="00185027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то, что в нашей жизни были!</w:t>
      </w:r>
    </w:p>
    <w:p w:rsidR="00682F6A" w:rsidRPr="00E54BA8" w:rsidRDefault="00682F6A" w:rsidP="00682F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54BA8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 xml:space="preserve">Цветы учителям. </w:t>
      </w:r>
    </w:p>
    <w:p w:rsidR="004F02F7" w:rsidRDefault="00E64B53" w:rsidP="004F02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ВЕД.1. </w:t>
      </w:r>
      <w:r w:rsidR="004F02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Уважаемые </w:t>
      </w:r>
      <w:r w:rsidR="004F02F7" w:rsidRPr="004F0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Наталья Александровна и Галина Михайловна</w:t>
      </w:r>
      <w:r w:rsidR="004F02F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E64B53" w:rsidRPr="00185027" w:rsidRDefault="004F02F7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предоставляем слово вам! (Тарасова и Малютина)</w:t>
      </w:r>
    </w:p>
    <w:p w:rsidR="004F02F7" w:rsidRDefault="004F02F7" w:rsidP="004F02F7">
      <w:pPr>
        <w:pStyle w:val="2"/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eastAsia="ru-RU"/>
        </w:rPr>
        <w:t xml:space="preserve">2 ведущий: </w:t>
      </w:r>
      <w:r w:rsidRPr="00744706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А мы продолжаем листать на</w:t>
      </w:r>
      <w:r w:rsidR="00744706" w:rsidRPr="00744706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шу книгу.</w:t>
      </w:r>
    </w:p>
    <w:p w:rsidR="004F02F7" w:rsidRDefault="00744706" w:rsidP="004F02F7">
      <w:pPr>
        <w:pStyle w:val="2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eastAsia="ru-RU"/>
        </w:rPr>
        <w:t>Г</w:t>
      </w:r>
      <w:r w:rsidR="004F02F7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eastAsia="ru-RU"/>
        </w:rPr>
        <w:t xml:space="preserve">лава </w:t>
      </w:r>
      <w:r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 </w:t>
      </w:r>
      <w:r w:rsidR="004F02F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</w:t>
      </w:r>
      <w:r w:rsidR="004F02F7" w:rsidRPr="001850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Как молоды мы были</w:t>
      </w:r>
      <w:r w:rsidR="004F02F7" w:rsidRPr="001850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</w:t>
      </w:r>
    </w:p>
    <w:p w:rsidR="00744706" w:rsidRPr="00744706" w:rsidRDefault="00744706" w:rsidP="0074470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44706">
        <w:rPr>
          <w:rFonts w:ascii="Times New Roman" w:hAnsi="Times New Roman" w:cs="Times New Roman"/>
          <w:sz w:val="28"/>
          <w:szCs w:val="28"/>
          <w:lang w:eastAsia="ru-RU"/>
        </w:rPr>
        <w:t xml:space="preserve"> (ПЕРВОКЛАССНИКИ ВЫХОДЯТ ПО-ДЕЛОВОМУ)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1-й первоклассник.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на нас повнимательней -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такими вы сами были.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2-й первоклассник.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портфели тащили старательно,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от тяжести этой не ныли.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3-й первоклассник.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относимся к вам уважительно-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такие большие и страшные.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4-й первоклассник.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Чувства гордости так восхитительно,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товарищи вы наши старшие!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5-й первоклассник.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Снизу вверх мы на вас не насмотримся.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Поднимите же кто-нибудь на руки!</w:t>
      </w:r>
    </w:p>
    <w:p w:rsidR="00E64B53" w:rsidRPr="00744706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70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Юноши 11-го класса берут на руки первоклашек.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6-й первоклассник.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Посмотрите, как мы с вами смотримся,</w:t>
      </w:r>
    </w:p>
    <w:p w:rsidR="00E64B53" w:rsidRPr="00185027" w:rsidRDefault="00744706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сестрички и старшие братики</w:t>
      </w:r>
      <w:proofErr w:type="gramStart"/>
      <w:r w:rsidRPr="007447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!(</w:t>
      </w:r>
      <w:proofErr w:type="gramEnd"/>
      <w:r w:rsidRPr="007447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Показывают на 11 класс)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7-й первоклассник.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понравилось? Видим, понравилось!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Только, может быть, хватит смеяться.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8-й первоклассник.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Ставьте на ноги! Только помяли нас!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с вами сейчас мы прощаться.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Первоклассники жмут руки одиннадцатиклассникам.</w:t>
      </w:r>
    </w:p>
    <w:p w:rsidR="00744706" w:rsidRPr="00185027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 первоклассник.</w:t>
      </w:r>
    </w:p>
    <w:p w:rsidR="00744706" w:rsidRPr="00185027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Ставьте на ноги! Только помяли нас!</w:t>
      </w:r>
    </w:p>
    <w:p w:rsidR="00744706" w:rsidRPr="00185027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с вами сейчас мы прощаться.</w:t>
      </w:r>
    </w:p>
    <w:p w:rsidR="00744706" w:rsidRPr="00185027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Первоклассники жмут руки одиннадцатиклассникам.</w:t>
      </w:r>
    </w:p>
    <w:p w:rsidR="00744706" w:rsidRPr="00185027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 первоклассник.</w:t>
      </w:r>
    </w:p>
    <w:p w:rsidR="00744706" w:rsidRPr="00185027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Напоследок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 вам вот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44706" w:rsidRPr="00185027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Сдать экзамены всем вам </w:t>
      </w:r>
      <w:r w:rsidRPr="00B768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…100!</w:t>
      </w:r>
    </w:p>
    <w:p w:rsidR="00744706" w:rsidRPr="00185027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 первоклассник.</w:t>
      </w:r>
    </w:p>
    <w:p w:rsidR="00744706" w:rsidRPr="00185027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же здесь вместо вас оставаться</w:t>
      </w:r>
    </w:p>
    <w:p w:rsidR="00744706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ошибки за вас исправлять!</w:t>
      </w:r>
    </w:p>
    <w:p w:rsidR="00744706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 первоклассник.</w:t>
      </w:r>
    </w:p>
    <w:p w:rsidR="00744706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Обещаем, что будем стараться,</w:t>
      </w:r>
    </w:p>
    <w:p w:rsidR="00744706" w:rsidRPr="00185027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вас не подставлять!</w:t>
      </w:r>
    </w:p>
    <w:p w:rsidR="00744706" w:rsidRPr="00185027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13</w:t>
      </w:r>
      <w:r w:rsidRPr="0018502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-й первоклассник.</w:t>
      </w:r>
    </w:p>
    <w:p w:rsidR="00744706" w:rsidRPr="00185027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Ну, ребята, не робей!</w:t>
      </w:r>
    </w:p>
    <w:p w:rsidR="00744706" w:rsidRPr="00185027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прошедшем не жалей,</w:t>
      </w:r>
    </w:p>
    <w:p w:rsidR="00744706" w:rsidRPr="00185027" w:rsidRDefault="00744706" w:rsidP="007447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Пожелать пришла пора</w:t>
      </w:r>
    </w:p>
    <w:p w:rsidR="00666F2C" w:rsidRDefault="00744706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7683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Вам ни пуха, ни пера!</w:t>
      </w:r>
    </w:p>
    <w:p w:rsidR="008C2E44" w:rsidRDefault="008C2E44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ВЫП. </w:t>
      </w:r>
      <w:r w:rsidRPr="008C2E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говорит всегда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Валентина Григорьевна – вам от нас сладкий приз, для поддержания работы мозга!</w:t>
      </w:r>
    </w:p>
    <w:p w:rsidR="00DB5F10" w:rsidRPr="00DB5F10" w:rsidRDefault="00DB5F10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4B53" w:rsidRPr="00185027" w:rsidRDefault="00DB5F10" w:rsidP="008A6EE7">
      <w:pPr>
        <w:pStyle w:val="3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Вед.1. </w:t>
      </w:r>
      <w:r w:rsidR="00E64B53" w:rsidRPr="001850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3 «Любимые</w:t>
      </w:r>
      <w:r w:rsidR="00E64B53" w:rsidRPr="001850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урок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="00E64B53" w:rsidRPr="001850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</w:t>
      </w:r>
    </w:p>
    <w:p w:rsidR="008C2E44" w:rsidRDefault="00C96AEA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Вып.1 </w:t>
      </w:r>
      <w:r w:rsidR="005562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знаете, сейчас 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уроки вспоминаются с особой теплотой. И даже зачеты и контрольные уже не кажутся такими пугающими. </w:t>
      </w:r>
    </w:p>
    <w:p w:rsidR="00E64B53" w:rsidRDefault="008C2E44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Вып.2 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Нахождение интегралов, получение яблочного уксуса на химии, правописание « уж замуж невтерпеж», громкая трель свистка на физкультуре</w:t>
      </w:r>
      <w:proofErr w:type="gramStart"/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…И</w:t>
      </w:r>
      <w:proofErr w:type="gramEnd"/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конечно, зачеты, контрольные, экзамены…</w:t>
      </w:r>
    </w:p>
    <w:p w:rsidR="005562D3" w:rsidRPr="005562D3" w:rsidRDefault="004C1D7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Выпускники:</w:t>
      </w:r>
    </w:p>
    <w:p w:rsidR="00E64B53" w:rsidRPr="005562D3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2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Экзамены - июньская пора</w:t>
      </w:r>
      <w:r w:rsidR="004C1D7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…</w:t>
      </w:r>
    </w:p>
    <w:p w:rsidR="00E64B53" w:rsidRPr="005562D3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2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Колотится сердечко в ожиданье</w:t>
      </w:r>
    </w:p>
    <w:p w:rsidR="00E64B53" w:rsidRPr="005562D3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2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Любви, свиданья, первого признанья…</w:t>
      </w:r>
    </w:p>
    <w:p w:rsidR="00E64B53" w:rsidRPr="005562D3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2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думы-все о вечном - до утра.</w:t>
      </w:r>
    </w:p>
    <w:p w:rsidR="00607D79" w:rsidRDefault="00607D79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64B53" w:rsidRPr="005562D3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2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Экзамены - июньская пора</w:t>
      </w:r>
      <w:r w:rsidR="004C1D7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…</w:t>
      </w:r>
    </w:p>
    <w:p w:rsidR="00E64B53" w:rsidRPr="005562D3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2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Экзамены - ужасная пора!</w:t>
      </w:r>
    </w:p>
    <w:p w:rsidR="00E64B53" w:rsidRPr="004C1D78" w:rsidRDefault="00607D79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Корплю над тестами, </w:t>
      </w:r>
      <w:r w:rsidR="004C1D7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жизнь</w:t>
      </w:r>
      <w:r w:rsidR="00281A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проходит мимо!</w:t>
      </w:r>
    </w:p>
    <w:p w:rsidR="00E64B53" w:rsidRPr="005562D3" w:rsidRDefault="004C1D7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дольше жить мне так невыносимо!</w:t>
      </w:r>
    </w:p>
    <w:p w:rsidR="00E64B53" w:rsidRPr="005562D3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2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Экзамены - ужасная пора.</w:t>
      </w:r>
    </w:p>
    <w:p w:rsidR="004C1D78" w:rsidRDefault="004C1D7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64B53" w:rsidRPr="005562D3" w:rsidRDefault="004C1D7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Экзамены - прекрасная пора!</w:t>
      </w:r>
    </w:p>
    <w:p w:rsidR="00E64B53" w:rsidRPr="005562D3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2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Когда назло всем прожитым мученьям</w:t>
      </w:r>
    </w:p>
    <w:p w:rsidR="00E64B53" w:rsidRPr="005562D3" w:rsidRDefault="004C1D7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Учитель</w:t>
      </w:r>
      <w:r w:rsidR="00E64B53" w:rsidRPr="005562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смотрит с восхищеньем,</w:t>
      </w:r>
    </w:p>
    <w:p w:rsidR="00E64B53" w:rsidRPr="005562D3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2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Душа законной гордости полна.</w:t>
      </w:r>
    </w:p>
    <w:p w:rsidR="00E64B53" w:rsidRPr="005562D3" w:rsidRDefault="00E64B53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2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Экзамены - прекрасная пора.</w:t>
      </w:r>
    </w:p>
    <w:p w:rsidR="00D57195" w:rsidRPr="00E54BA8" w:rsidRDefault="00E64B53" w:rsidP="00862332">
      <w:pPr>
        <w:pStyle w:val="1"/>
        <w:rPr>
          <w:rFonts w:ascii="Times New Roman" w:eastAsia="Times New Roman" w:hAnsi="Times New Roman" w:cs="Times New Roman"/>
          <w:i/>
          <w:color w:val="auto"/>
          <w:u w:val="single"/>
          <w:lang w:eastAsia="ru-RU"/>
        </w:rPr>
      </w:pPr>
      <w:r w:rsidRPr="00185027">
        <w:rPr>
          <w:rFonts w:ascii="Times New Roman" w:eastAsia="Times New Roman" w:hAnsi="Times New Roman" w:cs="Times New Roman"/>
          <w:color w:val="auto"/>
          <w:lang w:eastAsia="ru-RU"/>
        </w:rPr>
        <w:t> </w:t>
      </w:r>
      <w:r w:rsidR="00682F6A">
        <w:rPr>
          <w:rFonts w:ascii="Times New Roman" w:eastAsia="Times New Roman" w:hAnsi="Times New Roman" w:cs="Times New Roman"/>
          <w:i/>
          <w:color w:val="auto"/>
          <w:u w:val="single"/>
          <w:lang w:eastAsia="ru-RU"/>
        </w:rPr>
        <w:t>Сценка «Экзамен»</w:t>
      </w:r>
    </w:p>
    <w:p w:rsidR="00E54BA8" w:rsidRDefault="00E54BA8" w:rsidP="00E54BA8">
      <w:pPr>
        <w:pStyle w:val="1"/>
        <w:rPr>
          <w:rFonts w:ascii="Times New Roman" w:eastAsia="Times New Roman" w:hAnsi="Times New Roman" w:cs="Times New Roman"/>
          <w:color w:val="auto"/>
          <w:lang w:eastAsia="ru-RU"/>
        </w:rPr>
      </w:pPr>
      <w:r w:rsidRPr="00185027">
        <w:rPr>
          <w:rFonts w:ascii="Times New Roman" w:eastAsia="Times New Roman" w:hAnsi="Times New Roman" w:cs="Times New Roman"/>
          <w:color w:val="auto"/>
          <w:lang w:eastAsia="ru-RU"/>
        </w:rPr>
        <w:t>Глава</w:t>
      </w:r>
      <w:r w:rsidR="004C1D78">
        <w:rPr>
          <w:rFonts w:ascii="Times New Roman" w:eastAsia="Times New Roman" w:hAnsi="Times New Roman" w:cs="Times New Roman"/>
          <w:color w:val="auto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color w:val="auto"/>
          <w:lang w:eastAsia="ru-RU"/>
        </w:rPr>
        <w:t>.</w:t>
      </w:r>
      <w:r w:rsidRPr="00185027">
        <w:rPr>
          <w:rFonts w:ascii="Times New Roman" w:eastAsia="Times New Roman" w:hAnsi="Times New Roman" w:cs="Times New Roman"/>
          <w:color w:val="auto"/>
          <w:lang w:eastAsia="ru-RU"/>
        </w:rPr>
        <w:t xml:space="preserve"> «Любимый учитель»</w:t>
      </w:r>
    </w:p>
    <w:p w:rsidR="00E54BA8" w:rsidRPr="00A71AE2" w:rsidRDefault="004C1D78" w:rsidP="00E54BA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Выпускники:</w:t>
      </w:r>
    </w:p>
    <w:p w:rsidR="004C1D78" w:rsidRPr="004C1D78" w:rsidRDefault="00E54BA8" w:rsidP="004C1D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хорошо и что такое плохо?</w:t>
      </w:r>
    </w:p>
    <w:p w:rsidR="00E54BA8" w:rsidRPr="00185027" w:rsidRDefault="00E54BA8" w:rsidP="00E54B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встретить директора на улице.</w:t>
      </w:r>
    </w:p>
    <w:p w:rsidR="00E54BA8" w:rsidRPr="00185027" w:rsidRDefault="00E54BA8" w:rsidP="00E54B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Плохо встретить его на улице во время уроков.</w:t>
      </w:r>
    </w:p>
    <w:p w:rsidR="00E54BA8" w:rsidRPr="00185027" w:rsidRDefault="00E54BA8" w:rsidP="00E54B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Хорошо, когда учитель заболел и не пришел в школу.</w:t>
      </w:r>
    </w:p>
    <w:p w:rsidR="00E54BA8" w:rsidRPr="00185027" w:rsidRDefault="00E54BA8" w:rsidP="00E54B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Плохо, если он заболел, но в школу пришел.</w:t>
      </w:r>
    </w:p>
    <w:p w:rsidR="00E54BA8" w:rsidRPr="00185027" w:rsidRDefault="00E54BA8" w:rsidP="00E54B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зачем нужно ходить в школу?</w:t>
      </w:r>
    </w:p>
    <w:p w:rsidR="00E54BA8" w:rsidRPr="00185027" w:rsidRDefault="00E54BA8" w:rsidP="00E54B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школу нужно ходить для того, чтобы учителям было чем заниматься.</w:t>
      </w:r>
    </w:p>
    <w:p w:rsidR="00E54BA8" w:rsidRPr="00185027" w:rsidRDefault="00E54BA8" w:rsidP="004C1D7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благодарим наших учителей, которые 11 лет </w:t>
      </w:r>
      <w:r w:rsidR="004C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занимались нами, 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 нас по дороге знаний.</w:t>
      </w:r>
    </w:p>
    <w:p w:rsidR="00B3399E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 учитель в нашей школе </w:t>
      </w:r>
      <w:r w:rsidR="004C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уважаемый </w:t>
      </w:r>
      <w:r w:rsidR="001C1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любимый. Все вы, дорогие наши учителя, учите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видеть прекрасное в обыкновенных вещах. </w:t>
      </w:r>
    </w:p>
    <w:p w:rsidR="00E54BA8" w:rsidRPr="00185027" w:rsidRDefault="001C1DA6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хотим </w:t>
      </w:r>
      <w:r w:rsidR="00E54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большое</w:t>
      </w:r>
      <w:r w:rsidR="00E54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 за самоотверженный тру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д, душевную теплоту и щедрость.</w:t>
      </w:r>
    </w:p>
    <w:p w:rsidR="00E54BA8" w:rsidRPr="00185027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1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B339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ып</w:t>
      </w:r>
      <w:proofErr w:type="spellEnd"/>
      <w:proofErr w:type="gramStart"/>
      <w:r w:rsidR="00B339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 любой книге</w:t>
      </w:r>
      <w:r w:rsidR="00B339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 </w:t>
      </w:r>
      <w:r w:rsidR="001C1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тоже 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лирические отступления…</w:t>
      </w:r>
    </w:p>
    <w:p w:rsidR="00B3399E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знаем, что ког</w:t>
      </w:r>
      <w:r w:rsidR="001C1DA6">
        <w:rPr>
          <w:rFonts w:ascii="Times New Roman" w:eastAsia="Times New Roman" w:hAnsi="Times New Roman" w:cs="Times New Roman"/>
          <w:sz w:val="28"/>
          <w:szCs w:val="28"/>
          <w:lang w:eastAsia="ru-RU"/>
        </w:rPr>
        <w:t>да-то, давным-давно, вы, дорогие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</w:t>
      </w:r>
      <w:r w:rsidR="00B3399E">
        <w:rPr>
          <w:rFonts w:ascii="Times New Roman" w:eastAsia="Times New Roman" w:hAnsi="Times New Roman" w:cs="Times New Roman"/>
          <w:sz w:val="28"/>
          <w:szCs w:val="28"/>
          <w:lang w:eastAsia="ru-RU"/>
        </w:rPr>
        <w:t>ля, тоже были маленькими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4BA8" w:rsidRPr="00185027" w:rsidRDefault="00B3399E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Давайте, пофантазируем и попробуем представить</w:t>
      </w:r>
      <w:r w:rsidR="00E54BA8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 были?</w:t>
      </w:r>
    </w:p>
    <w:p w:rsidR="00E54BA8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***</w:t>
      </w:r>
    </w:p>
    <w:p w:rsidR="00E54BA8" w:rsidRPr="00185027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учителя были маленькими, они отличались ответственностью и принципиальностью. Например</w:t>
      </w:r>
      <w:r w:rsidR="001C1DA6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маленькая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А</w:t>
      </w:r>
      <w:r w:rsidR="00947A1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лександровна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1DA6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детства любила проверять журналы. Сначала она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проверяли только журналы «</w:t>
      </w:r>
      <w:proofErr w:type="spellStart"/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Мурзилка</w:t>
      </w:r>
      <w:proofErr w:type="spellEnd"/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«</w:t>
      </w:r>
      <w:r w:rsidR="001C1DA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Весёлые картинки», а когда стала постарше, её заинтересовали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1DA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журналы - «</w:t>
      </w:r>
      <w:r w:rsidR="00B3399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Удивительное  рядом</w:t>
      </w:r>
      <w:r w:rsidR="00947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C1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56439F">
        <w:rPr>
          <w:rFonts w:ascii="Arial" w:hAnsi="Arial" w:cs="Arial"/>
          <w:color w:val="040C28"/>
          <w:sz w:val="21"/>
          <w:szCs w:val="21"/>
          <w:shd w:val="clear" w:color="auto" w:fill="D3E3FD"/>
        </w:rPr>
        <w:t>National</w:t>
      </w:r>
      <w:proofErr w:type="spellEnd"/>
      <w:r w:rsidR="0056439F">
        <w:rPr>
          <w:rFonts w:ascii="Arial" w:hAnsi="Arial" w:cs="Arial"/>
          <w:color w:val="040C28"/>
          <w:sz w:val="21"/>
          <w:szCs w:val="21"/>
          <w:shd w:val="clear" w:color="auto" w:fill="D3E3FD"/>
        </w:rPr>
        <w:t xml:space="preserve"> </w:t>
      </w:r>
      <w:proofErr w:type="spellStart"/>
      <w:r w:rsidR="0056439F">
        <w:rPr>
          <w:rFonts w:ascii="Arial" w:hAnsi="Arial" w:cs="Arial"/>
          <w:color w:val="040C28"/>
          <w:sz w:val="21"/>
          <w:szCs w:val="21"/>
          <w:shd w:val="clear" w:color="auto" w:fill="D3E3FD"/>
        </w:rPr>
        <w:t>Geographic</w:t>
      </w:r>
      <w:proofErr w:type="spellEnd"/>
      <w:r w:rsidR="0056439F">
        <w:rPr>
          <w:rFonts w:ascii="Arial" w:hAnsi="Arial" w:cs="Arial"/>
          <w:color w:val="040C28"/>
          <w:sz w:val="21"/>
          <w:szCs w:val="21"/>
          <w:shd w:val="clear" w:color="auto" w:fill="D3E3FD"/>
        </w:rPr>
        <w:t>»</w:t>
      </w:r>
      <w:r w:rsidR="001C1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Ну а теперь Ольга Александровна </w:t>
      </w:r>
      <w:r w:rsidR="001C1DA6" w:rsidRPr="00564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проверяе</w:t>
      </w:r>
      <w:r w:rsidRPr="00564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классные журналы, даже электронные.</w:t>
      </w:r>
    </w:p>
    <w:p w:rsidR="00E54BA8" w:rsidRPr="00185027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E54BA8" w:rsidRPr="00185027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Вот, например, </w:t>
      </w:r>
      <w:r w:rsidR="001C1DA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Людмила Михайловна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когда </w:t>
      </w:r>
      <w:r w:rsidR="001C1DA6">
        <w:rPr>
          <w:rFonts w:ascii="Times New Roman" w:eastAsia="Times New Roman" w:hAnsi="Times New Roman" w:cs="Times New Roman"/>
          <w:sz w:val="28"/>
          <w:szCs w:val="28"/>
          <w:lang w:eastAsia="ru-RU"/>
        </w:rPr>
        <w:t>её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укладывали спать, тайком читал</w:t>
      </w:r>
      <w:r w:rsidR="001C1DA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интересные книги. Но однажды </w:t>
      </w:r>
      <w:r w:rsidR="001C1DA6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попалась очень интересная книга. И тогда Людмила Ми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хайловна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из-под него </w:t>
      </w:r>
      <w:r w:rsidR="00564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поделиться с другими 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439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читает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интересные книги вместе с детьми на уроках.</w:t>
      </w:r>
    </w:p>
    <w:p w:rsidR="00E54BA8" w:rsidRPr="00185027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E54BA8" w:rsidRPr="00185027" w:rsidRDefault="005670BC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учителя были маленькими</w:t>
      </w:r>
      <w:r w:rsidR="00E54BA8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часто поощряли за особые заслуги. Маленькая Елена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Евгеньевна</w:t>
      </w:r>
      <w:r w:rsidR="00E54BA8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детстве любила считать до 10. А потом она подросла и ей разрешили считать не до 10, а до половины 11-го.Так она и стала учителем математики.</w:t>
      </w:r>
    </w:p>
    <w:p w:rsidR="00E54BA8" w:rsidRPr="00185027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E54BA8" w:rsidRPr="00185027" w:rsidRDefault="00E54BA8" w:rsidP="005670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учителя были маленькими, они уже в детстве сумели проявить свои таланты. Например, 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Марина Викторовна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выучила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раньше, чем русск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>ий. Первым иностранным словам её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научили мальчишки во д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воре. И только гораздо позже Марина Викторовна узнала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эти слова 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бы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английскими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зато теперь Марина Викторовна учит нас </w:t>
      </w:r>
      <w:r w:rsidR="005670BC" w:rsidRPr="00564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английскому 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языку.</w:t>
      </w:r>
    </w:p>
    <w:p w:rsidR="005670BC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E54BA8" w:rsidRPr="00185027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учителя были маленькими, они были очень и очень любопытными. Вот, напр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имер, маленькая Татьяна Александровна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вооружившись совочком, ходила в песочницу на свои первые археологические раскопки. А когда начинался дождь, она садилась под </w:t>
      </w:r>
      <w:proofErr w:type="gramStart"/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грибком</w:t>
      </w:r>
      <w:proofErr w:type="gramEnd"/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рассказывали своим подружкам  разные страшные истории. Поэтому, когда она выросла,  стала … историком.</w:t>
      </w:r>
    </w:p>
    <w:p w:rsidR="00E54BA8" w:rsidRPr="00185027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E54BA8" w:rsidRPr="00185027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учителя были маленькими, они часто удивляли взрослых оригинальным видением мира. Например, маленькая 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Татьяна Викторовна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детстве любила рисовать портреты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особенно, 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Менделеева. Но только взрослые почему-то думали, что это не Менделеев, а дед </w:t>
      </w:r>
      <w:proofErr w:type="spellStart"/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Бабай</w:t>
      </w:r>
      <w:proofErr w:type="spellEnd"/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 ужасе ра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збегались. А Татьяне Викторовне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понравилось, что она решила стать учителем химии.</w:t>
      </w:r>
    </w:p>
    <w:p w:rsidR="00E54BA8" w:rsidRPr="00185027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E54BA8" w:rsidRPr="00185027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учителя были маленькими, они были очень добрыми. Маленькая 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Оксана Николаевна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жалела бездомных котят. Завидит, бывало, на улице котёнка, приласкает, обогреет, напоит молоком и начинает ему физику объяснять. Молоко котята пили хорошо, а вот физику учили плохо, особенно в марте. Зато очень жа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лобно мяукали, и Оксана Николаевна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ставила им за это отличные оценки.</w:t>
      </w:r>
      <w:r w:rsidR="00567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и сейчас очень любит физику. Ну, и котят, наверное, тоже.</w:t>
      </w:r>
    </w:p>
    <w:p w:rsidR="00E54BA8" w:rsidRPr="00185027" w:rsidRDefault="005670BC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E54BA8" w:rsidRPr="00185027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учителя были маленькими, они часто проявляли характер. Наприм</w:t>
      </w:r>
      <w:r w:rsidR="001C2ABF">
        <w:rPr>
          <w:rFonts w:ascii="Times New Roman" w:eastAsia="Times New Roman" w:hAnsi="Times New Roman" w:cs="Times New Roman"/>
          <w:sz w:val="28"/>
          <w:szCs w:val="28"/>
          <w:lang w:eastAsia="ru-RU"/>
        </w:rPr>
        <w:t>ер, маленький Роман Юрьевич любил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строить детей возле подъезда и командовать: «</w:t>
      </w:r>
      <w:proofErr w:type="gramStart"/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Нале-во</w:t>
      </w:r>
      <w:proofErr w:type="gramEnd"/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!». Все дети поворачи</w:t>
      </w:r>
      <w:r w:rsidR="001C2AB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вались и шли налево. Поэтому Роман Юрьевич и стал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учителем ОБЖ.</w:t>
      </w:r>
      <w:r w:rsidR="001C2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Ну, и физкультуру он тоже любит.</w:t>
      </w:r>
    </w:p>
    <w:p w:rsidR="00E54BA8" w:rsidRPr="00185027" w:rsidRDefault="00E54BA8" w:rsidP="00E54B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E54BA8" w:rsidRPr="008D280E" w:rsidRDefault="001C2ABF" w:rsidP="005643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Валентина Владимировна была маленькой, то очень любила</w:t>
      </w:r>
      <w:r w:rsidR="00E54BA8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задавать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опросы о том</w:t>
      </w:r>
      <w:r w:rsidR="00947A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устроен мир</w:t>
      </w:r>
      <w:r w:rsidR="00E54BA8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конвертируемая валюта</w:t>
      </w:r>
      <w:r w:rsidR="00E54BA8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получать на них полные ответы. Но у родителей не всегда хватало времени </w:t>
      </w:r>
      <w:r w:rsidR="008D280E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знаний на долгие объяснения, а</w:t>
      </w:r>
      <w:r w:rsidR="00E54BA8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друзья во дворе знали  ответы не на все в</w:t>
      </w:r>
      <w:r w:rsidR="008D280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опросы. Тогда Валентина Владимировна решила стать учителем обществознания</w:t>
      </w:r>
      <w:r w:rsidR="00E54BA8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Теперь она сама знает очень-очень много</w:t>
      </w:r>
      <w:r w:rsidR="008D28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54BA8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продолжает </w:t>
      </w:r>
    </w:p>
    <w:p w:rsidR="00E54BA8" w:rsidRDefault="00E54BA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Читают 11-тиклассники.</w:t>
      </w:r>
    </w:p>
    <w:p w:rsidR="0056439F" w:rsidRDefault="0056439F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39F" w:rsidRPr="0056439F" w:rsidRDefault="0056439F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39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Это, конечно, все шутки. Ну,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439F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если всерьез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</w:p>
    <w:p w:rsidR="00947A16" w:rsidRDefault="00947A16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54BA8" w:rsidRPr="00185027" w:rsidRDefault="0056439F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E54BA8" w:rsidRPr="001850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.Мы пожелаем вам добра</w:t>
      </w:r>
    </w:p>
    <w:p w:rsidR="00E54BA8" w:rsidRPr="00185027" w:rsidRDefault="00E54BA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синевы над головами</w:t>
      </w:r>
    </w:p>
    <w:p w:rsidR="00E54BA8" w:rsidRPr="00185027" w:rsidRDefault="00E54BA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Побольше радости, тепла,</w:t>
      </w:r>
    </w:p>
    <w:p w:rsidR="00E54BA8" w:rsidRPr="00185027" w:rsidRDefault="00E54BA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Побед и меньше расставаний.</w:t>
      </w:r>
    </w:p>
    <w:p w:rsidR="003749AD" w:rsidRDefault="003749AD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BA8" w:rsidRPr="00185027" w:rsidRDefault="0056439F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4BA8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.И даже если вдруг всплакнуть</w:t>
      </w:r>
    </w:p>
    <w:p w:rsidR="00E54BA8" w:rsidRPr="00185027" w:rsidRDefault="00E54BA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захотите на прощанье,</w:t>
      </w:r>
    </w:p>
    <w:p w:rsidR="00E54BA8" w:rsidRPr="00185027" w:rsidRDefault="00E54BA8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знайте, мы, выпускники,</w:t>
      </w:r>
    </w:p>
    <w:p w:rsidR="00E54BA8" w:rsidRDefault="008D280E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Вам</w:t>
      </w:r>
      <w:r w:rsidR="00E54BA8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говорим лишь: «До свиданья».</w:t>
      </w:r>
    </w:p>
    <w:p w:rsidR="0056439F" w:rsidRDefault="0056439F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39F" w:rsidRPr="0056439F" w:rsidRDefault="0056439F" w:rsidP="005643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Выпускник: </w:t>
      </w:r>
      <w:r w:rsidRPr="005643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Спасибо вам, учителя за то, что круглая Земля,</w:t>
      </w:r>
    </w:p>
    <w:p w:rsidR="0056439F" w:rsidRPr="0056439F" w:rsidRDefault="0056439F" w:rsidP="005643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Выпускник: </w:t>
      </w:r>
      <w:r w:rsidRPr="005643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 Трою и за Карфаген,</w:t>
      </w:r>
    </w:p>
    <w:p w:rsidR="0056439F" w:rsidRPr="0056439F" w:rsidRDefault="0056439F" w:rsidP="005643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Выпускник: </w:t>
      </w:r>
      <w:r w:rsidRPr="005643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 </w:t>
      </w:r>
      <w:proofErr w:type="spellStart"/>
      <w:r w:rsidRPr="005643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бензохлоропропилен</w:t>
      </w:r>
      <w:proofErr w:type="spellEnd"/>
      <w:r w:rsidRPr="005643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56439F" w:rsidRPr="0056439F" w:rsidRDefault="0056439F" w:rsidP="005643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Выпускник: </w:t>
      </w:r>
      <w:r w:rsidRPr="005643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 ЖИ и ШИ,</w:t>
      </w:r>
    </w:p>
    <w:p w:rsidR="0056439F" w:rsidRPr="0056439F" w:rsidRDefault="0056439F" w:rsidP="005643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Выпускник: </w:t>
      </w:r>
      <w:r w:rsidRPr="005643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 дважды два</w:t>
      </w:r>
    </w:p>
    <w:p w:rsidR="0056439F" w:rsidRPr="0056439F" w:rsidRDefault="0056439F" w:rsidP="005643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Выпускник:</w:t>
      </w:r>
      <w:r w:rsidRPr="005643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За ваши теплые слова</w:t>
      </w:r>
    </w:p>
    <w:p w:rsidR="0056439F" w:rsidRPr="0056439F" w:rsidRDefault="0056439F" w:rsidP="005643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Выпускник</w:t>
      </w:r>
      <w:r w:rsidRPr="005643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Те, что теперь в себе храним,</w:t>
      </w:r>
    </w:p>
    <w:p w:rsidR="0056439F" w:rsidRPr="0056439F" w:rsidRDefault="0056439F" w:rsidP="005643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Выпускник: </w:t>
      </w:r>
      <w:r w:rsidRPr="005643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 все мы вас</w:t>
      </w:r>
    </w:p>
    <w:p w:rsidR="0056439F" w:rsidRPr="0056439F" w:rsidRDefault="0056439F" w:rsidP="005643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Вместе: </w:t>
      </w:r>
      <w:r w:rsidRPr="005643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БЛАГОДАРИМ!</w:t>
      </w:r>
    </w:p>
    <w:p w:rsidR="0056439F" w:rsidRPr="0056439F" w:rsidRDefault="0056439F" w:rsidP="005643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bdr w:val="none" w:sz="0" w:space="0" w:color="auto" w:frame="1"/>
          <w:lang w:eastAsia="ru-RU"/>
        </w:rPr>
        <w:t>Звучит трек </w:t>
      </w:r>
      <w:r w:rsidRPr="0056439F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bdr w:val="none" w:sz="0" w:space="0" w:color="auto" w:frame="1"/>
          <w:lang w:eastAsia="ru-RU"/>
        </w:rPr>
        <w:t> </w:t>
      </w:r>
      <w:r w:rsidRPr="0056439F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bdr w:val="none" w:sz="0" w:space="0" w:color="auto" w:frame="1"/>
          <w:lang w:eastAsia="ru-RU"/>
        </w:rPr>
        <w:t>– аплодисменты педагогам</w:t>
      </w:r>
    </w:p>
    <w:p w:rsidR="0056439F" w:rsidRPr="0056439F" w:rsidRDefault="0056439F" w:rsidP="005643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Под мелодию выпускники дарят цветы учителям</w:t>
      </w:r>
    </w:p>
    <w:p w:rsidR="0056439F" w:rsidRPr="0056439F" w:rsidRDefault="0056439F" w:rsidP="005643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t> </w:t>
      </w:r>
    </w:p>
    <w:p w:rsidR="0056439F" w:rsidRPr="0056439F" w:rsidRDefault="0056439F" w:rsidP="005643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Выпускник: </w:t>
      </w:r>
      <w:r w:rsidRPr="0056439F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Наш школьный путь</w:t>
      </w:r>
      <w:r w:rsidRPr="0056439F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 </w:t>
      </w:r>
      <w:r w:rsidRPr="0056439F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прошел не только через школьные кабинеты, но через столовую, библиотеку, приемную директора.</w:t>
      </w:r>
    </w:p>
    <w:p w:rsidR="0056439F" w:rsidRPr="0056439F" w:rsidRDefault="0056439F" w:rsidP="005643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Выпускник: </w:t>
      </w:r>
      <w:r w:rsidRPr="0056439F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Мы хотим поблагодарить тех, кто каждый день заботливо ухаживает за нашим школьным домом, делает его чистым и уютным, кто помогает ребятам каждый день решать их проблемы…</w:t>
      </w:r>
    </w:p>
    <w:p w:rsidR="0056439F" w:rsidRPr="0056439F" w:rsidRDefault="0056439F" w:rsidP="005643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Вместе: </w:t>
      </w:r>
      <w:r w:rsidRPr="0056439F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Спасибо!</w:t>
      </w:r>
    </w:p>
    <w:p w:rsidR="0056439F" w:rsidRPr="0056439F" w:rsidRDefault="0056439F" w:rsidP="005643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Цветы персоналу</w:t>
      </w:r>
    </w:p>
    <w:p w:rsidR="0056439F" w:rsidRPr="0056439F" w:rsidRDefault="0056439F" w:rsidP="005643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439F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shd w:val="clear" w:color="auto" w:fill="FFFFFF"/>
          <w:lang w:eastAsia="ru-RU"/>
        </w:rPr>
        <w:t>  </w:t>
      </w:r>
    </w:p>
    <w:p w:rsidR="0056439F" w:rsidRPr="00185027" w:rsidRDefault="0056439F" w:rsidP="00947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СОФЕТОВИЧ</w:t>
      </w:r>
    </w:p>
    <w:p w:rsidR="00E64B53" w:rsidRDefault="008D280E" w:rsidP="00862332">
      <w:pPr>
        <w:pStyle w:val="1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eastAsia="Times New Roman" w:hAnsi="Times New Roman" w:cs="Times New Roman"/>
          <w:color w:val="auto"/>
          <w:lang w:eastAsia="ru-RU"/>
        </w:rPr>
        <w:t>Главы 5 и 6 -</w:t>
      </w:r>
      <w:r w:rsidR="005562D3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="00E64B53" w:rsidRPr="00185027">
        <w:rPr>
          <w:rFonts w:ascii="Times New Roman" w:eastAsia="Times New Roman" w:hAnsi="Times New Roman" w:cs="Times New Roman"/>
          <w:color w:val="auto"/>
          <w:lang w:eastAsia="ru-RU"/>
        </w:rPr>
        <w:t xml:space="preserve"> «Любимое занятие в школе»</w:t>
      </w: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и «Любимое место в школе» мы позволим себе пролистать</w:t>
      </w:r>
      <w:proofErr w:type="gramStart"/>
      <w:r>
        <w:rPr>
          <w:rFonts w:ascii="Times New Roman" w:eastAsia="Times New Roman" w:hAnsi="Times New Roman" w:cs="Times New Roman"/>
          <w:color w:val="auto"/>
          <w:lang w:eastAsia="ru-RU"/>
        </w:rPr>
        <w:t>…</w:t>
      </w:r>
      <w:r w:rsidR="00FA2658">
        <w:rPr>
          <w:rFonts w:ascii="Times New Roman" w:eastAsia="Times New Roman" w:hAnsi="Times New Roman" w:cs="Times New Roman"/>
          <w:color w:val="auto"/>
          <w:lang w:eastAsia="ru-RU"/>
        </w:rPr>
        <w:t xml:space="preserve"> М</w:t>
      </w:r>
      <w:proofErr w:type="gramEnd"/>
      <w:r w:rsidR="00FA2658">
        <w:rPr>
          <w:rFonts w:ascii="Times New Roman" w:eastAsia="Times New Roman" w:hAnsi="Times New Roman" w:cs="Times New Roman"/>
          <w:color w:val="auto"/>
          <w:lang w:eastAsia="ru-RU"/>
        </w:rPr>
        <w:t>ного там всякого, всего и не передать.</w:t>
      </w:r>
    </w:p>
    <w:p w:rsidR="008D280E" w:rsidRDefault="008D280E" w:rsidP="008D280E">
      <w:pPr>
        <w:rPr>
          <w:lang w:eastAsia="ru-RU"/>
        </w:rPr>
      </w:pPr>
      <w:r>
        <w:rPr>
          <w:lang w:eastAsia="ru-RU"/>
        </w:rPr>
        <w:t>…….</w:t>
      </w:r>
    </w:p>
    <w:p w:rsidR="00E64B53" w:rsidRPr="008D280E" w:rsidRDefault="008D280E" w:rsidP="008D280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D2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7. «Любимые родители».</w:t>
      </w:r>
      <w:r w:rsidR="00E64B53" w:rsidRPr="0018502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F2286" w:rsidRDefault="004F2286" w:rsidP="004F2286">
      <w:pPr>
        <w:pStyle w:val="a6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 w:rsidRPr="00185027">
        <w:rPr>
          <w:b/>
          <w:sz w:val="28"/>
          <w:szCs w:val="28"/>
        </w:rPr>
        <w:t>Вед.1</w:t>
      </w:r>
      <w:r w:rsidRPr="00185027">
        <w:rPr>
          <w:sz w:val="28"/>
          <w:szCs w:val="28"/>
        </w:rPr>
        <w:t xml:space="preserve">.Дорогие ребята! В Вашем обучении и взрослении немалую роль сыграла забота Ваших родителей. </w:t>
      </w:r>
    </w:p>
    <w:p w:rsidR="004F2286" w:rsidRDefault="004F2286" w:rsidP="004F2286">
      <w:pPr>
        <w:pStyle w:val="a6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 w:rsidRPr="004F2286">
        <w:rPr>
          <w:b/>
          <w:sz w:val="28"/>
          <w:szCs w:val="28"/>
        </w:rPr>
        <w:t>Вед.2.</w:t>
      </w:r>
      <w:r>
        <w:rPr>
          <w:sz w:val="28"/>
          <w:szCs w:val="28"/>
        </w:rPr>
        <w:t xml:space="preserve"> </w:t>
      </w:r>
      <w:r w:rsidRPr="00185027">
        <w:rPr>
          <w:sz w:val="28"/>
          <w:szCs w:val="28"/>
        </w:rPr>
        <w:t xml:space="preserve">Они, Ваши папы и мамы, учились вместе с Вами, помогали в трудную минуту, делали для Вас все возможное и невозможное. </w:t>
      </w:r>
    </w:p>
    <w:p w:rsidR="004F2286" w:rsidRDefault="004F2286" w:rsidP="004F2286">
      <w:pPr>
        <w:pStyle w:val="a6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 w:rsidRPr="004F2286">
        <w:rPr>
          <w:b/>
          <w:sz w:val="28"/>
          <w:szCs w:val="28"/>
        </w:rPr>
        <w:t>Вед. 1.</w:t>
      </w:r>
      <w:r>
        <w:rPr>
          <w:sz w:val="28"/>
          <w:szCs w:val="28"/>
        </w:rPr>
        <w:t xml:space="preserve"> И с</w:t>
      </w:r>
      <w:r w:rsidRPr="00185027">
        <w:rPr>
          <w:sz w:val="28"/>
          <w:szCs w:val="28"/>
        </w:rPr>
        <w:t xml:space="preserve">ейчас они бесконечно </w:t>
      </w:r>
      <w:r>
        <w:rPr>
          <w:sz w:val="28"/>
          <w:szCs w:val="28"/>
        </w:rPr>
        <w:t>рады и счастливы вместе с Вами.</w:t>
      </w:r>
    </w:p>
    <w:p w:rsidR="004F2286" w:rsidRPr="00185027" w:rsidRDefault="004F2286" w:rsidP="004F2286">
      <w:pPr>
        <w:pStyle w:val="a6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</w:p>
    <w:p w:rsidR="004F2286" w:rsidRDefault="00B01A34" w:rsidP="00FA2658">
      <w:pPr>
        <w:pStyle w:val="a6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proofErr w:type="spellStart"/>
      <w:r w:rsidRPr="00185027">
        <w:rPr>
          <w:b/>
          <w:sz w:val="28"/>
          <w:szCs w:val="28"/>
        </w:rPr>
        <w:t>В</w:t>
      </w:r>
      <w:r w:rsidR="004F2286">
        <w:rPr>
          <w:b/>
          <w:sz w:val="28"/>
          <w:szCs w:val="28"/>
        </w:rPr>
        <w:t>ып</w:t>
      </w:r>
      <w:proofErr w:type="spellEnd"/>
      <w:r w:rsidRPr="00185027">
        <w:rPr>
          <w:sz w:val="28"/>
          <w:szCs w:val="28"/>
        </w:rPr>
        <w:t>.</w:t>
      </w:r>
      <w:r w:rsidR="00FA2658">
        <w:rPr>
          <w:sz w:val="28"/>
          <w:szCs w:val="28"/>
        </w:rPr>
        <w:t xml:space="preserve"> Дорогие наши папы и мамы, дорогие наши родители!</w:t>
      </w:r>
      <w:r w:rsidR="00FA2658">
        <w:rPr>
          <w:color w:val="333333"/>
          <w:sz w:val="28"/>
          <w:szCs w:val="28"/>
        </w:rPr>
        <w:t xml:space="preserve"> </w:t>
      </w:r>
    </w:p>
    <w:p w:rsidR="00FA2658" w:rsidRDefault="00FA2658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A7BDC" w:rsidRPr="002A7BDC" w:rsidRDefault="002A7BDC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7B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Спасибо вам за пролитые слезы,</w:t>
      </w:r>
    </w:p>
    <w:p w:rsidR="002A7BDC" w:rsidRPr="002A7BDC" w:rsidRDefault="002A7BDC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7B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 ночи, что сидели вы без сна,</w:t>
      </w:r>
    </w:p>
    <w:p w:rsidR="002A7BDC" w:rsidRPr="002A7BDC" w:rsidRDefault="002A7BDC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7B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Оберегая наш покой и грезы</w:t>
      </w:r>
    </w:p>
    <w:p w:rsidR="002A7BDC" w:rsidRPr="002A7BDC" w:rsidRDefault="002A7BDC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7B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 детской колыбелью допоздна.</w:t>
      </w:r>
    </w:p>
    <w:p w:rsidR="004F2286" w:rsidRDefault="004F2286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A7BDC" w:rsidRPr="002A7BDC" w:rsidRDefault="002A7BDC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7B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 первый вздох, за первую улыбку,</w:t>
      </w:r>
    </w:p>
    <w:p w:rsidR="002A7BDC" w:rsidRPr="002A7BDC" w:rsidRDefault="002A7BDC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7B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 первый шаг, который мы прошли.</w:t>
      </w:r>
    </w:p>
    <w:p w:rsidR="002A7BDC" w:rsidRPr="002A7BDC" w:rsidRDefault="002A7BDC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7B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 дни рождения, за первую ошибку,</w:t>
      </w:r>
    </w:p>
    <w:p w:rsidR="002A7BDC" w:rsidRPr="002A7BDC" w:rsidRDefault="002A7BDC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7B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 все сюрпризы, что преподнесли.</w:t>
      </w:r>
    </w:p>
    <w:p w:rsidR="004F2286" w:rsidRDefault="004F2286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A7BDC" w:rsidRDefault="00FA2658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«Люблю»- как много значит это слово…</w:t>
      </w:r>
    </w:p>
    <w:p w:rsidR="00FA2658" w:rsidRDefault="00FA2658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много можно им сказать.</w:t>
      </w:r>
    </w:p>
    <w:p w:rsidR="00FA2658" w:rsidRDefault="00FA2658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хорошо, когда есть кто-то,</w:t>
      </w:r>
    </w:p>
    <w:p w:rsidR="00FA2658" w:rsidRPr="002A7BDC" w:rsidRDefault="00FA2658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Кто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этим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словом может согревать. </w:t>
      </w:r>
    </w:p>
    <w:p w:rsidR="004F2286" w:rsidRDefault="004F2286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A7BDC" w:rsidRDefault="00FA2658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Родные, за наше беззаботное детство,</w:t>
      </w:r>
    </w:p>
    <w:p w:rsidR="00FA2658" w:rsidRDefault="00FA2658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ваши бессонные ночи</w:t>
      </w:r>
    </w:p>
    <w:p w:rsidR="00FA2658" w:rsidRDefault="00FA2658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Говорим мы</w:t>
      </w:r>
      <w:r w:rsidR="00DF41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спа</w:t>
      </w:r>
      <w:r w:rsidR="00DF41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ибо</w:t>
      </w:r>
      <w:r w:rsidR="00DF41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всем сердцем.</w:t>
      </w:r>
    </w:p>
    <w:p w:rsidR="00DF41B9" w:rsidRDefault="00DF41B9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вас любим, родители очень!</w:t>
      </w:r>
    </w:p>
    <w:p w:rsidR="00DF41B9" w:rsidRDefault="00DF41B9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F41B9" w:rsidRDefault="00DF41B9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РОЛИК</w:t>
      </w:r>
    </w:p>
    <w:p w:rsidR="00DF41B9" w:rsidRDefault="00DF41B9" w:rsidP="004F2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C638A" w:rsidRPr="00DF41B9" w:rsidRDefault="00DF41B9" w:rsidP="00DF4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ВАЛЬС</w:t>
      </w:r>
      <w:r w:rsidR="00682F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 ПЕСНЯ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Слово родителям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4B53" w:rsidRPr="00185027" w:rsidRDefault="00E64B53" w:rsidP="00620656">
      <w:pPr>
        <w:pStyle w:val="1"/>
        <w:rPr>
          <w:rFonts w:ascii="Times New Roman" w:eastAsia="Times New Roman" w:hAnsi="Times New Roman" w:cs="Times New Roman"/>
          <w:color w:val="auto"/>
          <w:lang w:eastAsia="ru-RU"/>
        </w:rPr>
      </w:pPr>
      <w:r w:rsidRPr="00185027">
        <w:rPr>
          <w:rFonts w:ascii="Times New Roman" w:eastAsia="Times New Roman" w:hAnsi="Times New Roman" w:cs="Times New Roman"/>
          <w:color w:val="auto"/>
          <w:lang w:eastAsia="ru-RU"/>
        </w:rPr>
        <w:t> Глава</w:t>
      </w:r>
      <w:r w:rsidR="00E97E29">
        <w:rPr>
          <w:rFonts w:ascii="Times New Roman" w:eastAsia="Times New Roman" w:hAnsi="Times New Roman" w:cs="Times New Roman"/>
          <w:color w:val="auto"/>
          <w:lang w:eastAsia="ru-RU"/>
        </w:rPr>
        <w:t xml:space="preserve"> 8.</w:t>
      </w:r>
      <w:r w:rsidRPr="00185027">
        <w:rPr>
          <w:rFonts w:ascii="Times New Roman" w:eastAsia="Times New Roman" w:hAnsi="Times New Roman" w:cs="Times New Roman"/>
          <w:color w:val="auto"/>
          <w:lang w:eastAsia="ru-RU"/>
        </w:rPr>
        <w:t xml:space="preserve"> «Любимые одноклассники».</w:t>
      </w:r>
    </w:p>
    <w:p w:rsidR="00DC44B3" w:rsidRPr="00DC44B3" w:rsidRDefault="00DC44B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Читают 11-ти</w:t>
      </w:r>
      <w:r w:rsidRPr="00DC44B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классники.</w:t>
      </w:r>
    </w:p>
    <w:p w:rsidR="00E64B53" w:rsidRPr="00DF41B9" w:rsidRDefault="00DC44B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</w:t>
      </w:r>
      <w:r w:rsidR="00E64B53" w:rsidRPr="00DF41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Стоим у школьного порога</w:t>
      </w:r>
    </w:p>
    <w:p w:rsidR="00E64B53" w:rsidRPr="00DF41B9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вспоминаем, всё, что было.</w:t>
      </w:r>
    </w:p>
    <w:p w:rsidR="00E64B53" w:rsidRPr="00DF41B9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беззаботно детство плыло,</w:t>
      </w:r>
    </w:p>
    <w:p w:rsidR="00E64B53" w:rsidRPr="00DF41B9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Всё было просто и легко.</w:t>
      </w:r>
    </w:p>
    <w:p w:rsidR="00E64B53" w:rsidRPr="00185027" w:rsidRDefault="00DC44B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первый класс и первый день,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мы в школу приходили.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Ах, как же молоды мы были!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же, детство, ты ушло?</w:t>
      </w:r>
    </w:p>
    <w:p w:rsidR="00E64B53" w:rsidRPr="00DF41B9" w:rsidRDefault="00DC44B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</w:t>
      </w:r>
      <w:r w:rsidR="00E64B53" w:rsidRPr="00DF41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Уроки плыли чередой,</w:t>
      </w:r>
    </w:p>
    <w:p w:rsidR="00E64B53" w:rsidRPr="00DF41B9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Мы постигали все науки,</w:t>
      </w:r>
    </w:p>
    <w:p w:rsidR="00E64B53" w:rsidRPr="00DF41B9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Порой испытывали муки,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доставалось нам порой</w:t>
      </w:r>
      <w:r w:rsidRPr="001850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682F6A" w:rsidRDefault="00682F6A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B53" w:rsidRPr="00185027" w:rsidRDefault="00DC44B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повстречали здесь любовь,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Друзей надёжных повстречали,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Переживая все печали,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 школу всё ж спешили вновь.</w:t>
      </w:r>
    </w:p>
    <w:p w:rsidR="001D56E4" w:rsidRDefault="001D56E4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говорят</w:t>
      </w:r>
      <w:r w:rsidR="00DF4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4B53" w:rsidRPr="001850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Мы все – одноклассники, Мы такие – какие есть.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64B53" w:rsidRPr="00185027" w:rsidRDefault="00DC44B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смеемся тогда, когда в пору плакать.</w:t>
      </w:r>
    </w:p>
    <w:p w:rsidR="00E64B53" w:rsidRPr="00185027" w:rsidRDefault="00DC44B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смеемся над чужими, заметьте, над чужими, а не своими оплошностями.</w:t>
      </w:r>
    </w:p>
    <w:p w:rsidR="00E64B53" w:rsidRPr="00185027" w:rsidRDefault="00DC44B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рады тому, что учитель заболел, хотя нет, не так: мы рады тому, что нет урока, не понимая, что теряем часть информации, которую потом тяжело восполнить.</w:t>
      </w:r>
    </w:p>
    <w:p w:rsidR="00E64B53" w:rsidRPr="00185027" w:rsidRDefault="00DC44B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Мы, не раздумывая, воспринимали все плохое, и размышляли над тем, стоит 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что-нибудь доброе, хорошее.</w:t>
      </w:r>
    </w:p>
    <w:p w:rsidR="00E64B53" w:rsidRPr="00185027" w:rsidRDefault="00DC44B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смеемся, смеемся над собой, и это, наверно, хорошо.</w:t>
      </w:r>
    </w:p>
    <w:p w:rsidR="00E64B53" w:rsidRPr="00185027" w:rsidRDefault="00DC44B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DF41B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- м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молоды, </w:t>
      </w:r>
      <w:r w:rsidR="00DF4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научимся воспринимать </w:t>
      </w:r>
      <w:proofErr w:type="gramStart"/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хорошее</w:t>
      </w:r>
      <w:proofErr w:type="gramEnd"/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отвергать плохое</w:t>
      </w:r>
    </w:p>
    <w:p w:rsidR="006C101B" w:rsidRPr="00185027" w:rsidRDefault="00682F6A" w:rsidP="006C101B">
      <w:pPr>
        <w:pStyle w:val="1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eastAsia="Times New Roman" w:hAnsi="Times New Roman" w:cs="Times New Roman"/>
          <w:color w:val="auto"/>
          <w:lang w:eastAsia="ru-RU"/>
        </w:rPr>
        <w:t>Песня</w:t>
      </w:r>
    </w:p>
    <w:p w:rsidR="006C101B" w:rsidRPr="00185027" w:rsidRDefault="006C101B" w:rsidP="006C101B">
      <w:pPr>
        <w:pStyle w:val="1"/>
        <w:rPr>
          <w:rFonts w:ascii="Times New Roman" w:eastAsia="Times New Roman" w:hAnsi="Times New Roman" w:cs="Times New Roman"/>
          <w:color w:val="auto"/>
          <w:lang w:eastAsia="ru-RU"/>
        </w:rPr>
      </w:pPr>
      <w:r w:rsidRPr="00185027">
        <w:rPr>
          <w:rFonts w:ascii="Times New Roman" w:eastAsia="Times New Roman" w:hAnsi="Times New Roman" w:cs="Times New Roman"/>
          <w:color w:val="auto"/>
          <w:lang w:eastAsia="ru-RU"/>
        </w:rPr>
        <w:t> </w:t>
      </w:r>
      <w:r w:rsidR="00D33B77" w:rsidRPr="00185027">
        <w:rPr>
          <w:rFonts w:ascii="Times New Roman" w:eastAsia="Times New Roman" w:hAnsi="Times New Roman" w:cs="Times New Roman"/>
          <w:color w:val="auto"/>
          <w:lang w:eastAsia="ru-RU"/>
        </w:rPr>
        <w:t>Глава</w:t>
      </w:r>
      <w:r w:rsidR="006B4C5B">
        <w:rPr>
          <w:rFonts w:ascii="Times New Roman" w:eastAsia="Times New Roman" w:hAnsi="Times New Roman" w:cs="Times New Roman"/>
          <w:color w:val="auto"/>
          <w:lang w:eastAsia="ru-RU"/>
        </w:rPr>
        <w:t xml:space="preserve"> 9.</w:t>
      </w:r>
      <w:r w:rsidR="00D33B77" w:rsidRPr="00185027">
        <w:rPr>
          <w:rFonts w:ascii="Times New Roman" w:eastAsia="Times New Roman" w:hAnsi="Times New Roman" w:cs="Times New Roman"/>
          <w:color w:val="auto"/>
          <w:lang w:eastAsia="ru-RU"/>
        </w:rPr>
        <w:t xml:space="preserve"> «С любовью к ученикам, остающим</w:t>
      </w:r>
      <w:r w:rsidRPr="00185027">
        <w:rPr>
          <w:rFonts w:ascii="Times New Roman" w:eastAsia="Times New Roman" w:hAnsi="Times New Roman" w:cs="Times New Roman"/>
          <w:color w:val="auto"/>
          <w:lang w:eastAsia="ru-RU"/>
        </w:rPr>
        <w:t>ся в школе».</w:t>
      </w:r>
    </w:p>
    <w:p w:rsidR="001F42B3" w:rsidRDefault="006C101B" w:rsidP="006C101B">
      <w:pPr>
        <w:spacing w:after="225" w:line="24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2-й</w:t>
      </w:r>
      <w:proofErr w:type="gramStart"/>
      <w:r w:rsidRPr="00185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:</w:t>
      </w:r>
      <w:proofErr w:type="gramEnd"/>
      <w:r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Дорогие десятиклассники! Сегодня мы прощаемся со школой. В ней остаетесь вы, ее настоящее и будущее. </w:t>
      </w:r>
    </w:p>
    <w:p w:rsidR="001F42B3" w:rsidRDefault="006C101B" w:rsidP="006C101B">
      <w:pPr>
        <w:spacing w:after="225" w:line="24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Поэтому все школьные традиции мы передаем вам. Пусть всегда живут в нашей школе счастье познания, радость общения, атмосфера любви и творчества, постоянного поиска, единства ученика и учителя. </w:t>
      </w:r>
    </w:p>
    <w:p w:rsidR="006C101B" w:rsidRPr="00185027" w:rsidRDefault="006C101B" w:rsidP="006C101B">
      <w:pPr>
        <w:spacing w:after="225" w:line="24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 обещаем, что через всю жизнь пронесем трели школьных звонков, неповторимость первого школьного урока, светлую грусть выпускного бала, дух школьного товарищества, сердечную благодарность и признательность нашим учителям.</w:t>
      </w:r>
    </w:p>
    <w:p w:rsidR="00E64B53" w:rsidRPr="00185027" w:rsidRDefault="006C101B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82F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ответное слово 10 класса</w:t>
      </w: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370CD" w:rsidRPr="00185027" w:rsidRDefault="006B4C5B" w:rsidP="009370CD">
      <w:pPr>
        <w:pStyle w:val="1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 xml:space="preserve"> 10</w:t>
      </w:r>
      <w:r w:rsidR="009370CD" w:rsidRPr="00185027">
        <w:rPr>
          <w:rFonts w:ascii="Times New Roman" w:eastAsia="Times New Roman" w:hAnsi="Times New Roman" w:cs="Times New Roman"/>
          <w:color w:val="auto"/>
          <w:lang w:eastAsia="ru-RU"/>
        </w:rPr>
        <w:t> Глава</w:t>
      </w:r>
      <w:r>
        <w:rPr>
          <w:rFonts w:ascii="Times New Roman" w:eastAsia="Times New Roman" w:hAnsi="Times New Roman" w:cs="Times New Roman"/>
          <w:color w:val="auto"/>
          <w:lang w:eastAsia="ru-RU"/>
        </w:rPr>
        <w:t>.</w:t>
      </w:r>
      <w:r w:rsidR="00DF41B9">
        <w:rPr>
          <w:rFonts w:ascii="Times New Roman" w:eastAsia="Times New Roman" w:hAnsi="Times New Roman" w:cs="Times New Roman"/>
          <w:color w:val="auto"/>
          <w:lang w:eastAsia="ru-RU"/>
        </w:rPr>
        <w:t xml:space="preserve"> «Куда уходит детство…</w:t>
      </w:r>
      <w:r w:rsidR="009370CD" w:rsidRPr="00185027">
        <w:rPr>
          <w:rFonts w:ascii="Times New Roman" w:eastAsia="Times New Roman" w:hAnsi="Times New Roman" w:cs="Times New Roman"/>
          <w:color w:val="auto"/>
          <w:lang w:eastAsia="ru-RU"/>
        </w:rPr>
        <w:t>».</w:t>
      </w:r>
    </w:p>
    <w:p w:rsidR="00E64B53" w:rsidRPr="00185027" w:rsidRDefault="00DF41B9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DC4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64B53"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Повесть о детстве подходит к развязке.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Дописаны главы, досмотрены сны.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не надеясь на чьи - то подсказки.</w:t>
      </w:r>
    </w:p>
    <w:p w:rsidR="00E64B53" w:rsidRPr="00185027" w:rsidRDefault="005F6F39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C44B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сами решать все задачи должны.</w:t>
      </w:r>
    </w:p>
    <w:p w:rsidR="00E64B53" w:rsidRPr="00185027" w:rsidRDefault="00DF41B9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DC4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64B53"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каждая тропка окажется гладкой,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все испытания будут легки</w:t>
      </w:r>
    </w:p>
    <w:p w:rsidR="00E64B53" w:rsidRPr="00185027" w:rsidRDefault="005F6F39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жизнь перед в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лежит, как тетрадка,</w:t>
      </w:r>
    </w:p>
    <w:p w:rsidR="00E64B53" w:rsidRPr="00185027" w:rsidRDefault="00E64B53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которой пока еще нет ни строки!</w:t>
      </w:r>
    </w:p>
    <w:p w:rsidR="00DF41B9" w:rsidRDefault="00DF41B9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«ЗЕРКАЛО», ВАЛЬС</w:t>
      </w:r>
    </w:p>
    <w:p w:rsidR="00CB4724" w:rsidRPr="00185027" w:rsidRDefault="00DF41B9" w:rsidP="00CB4724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11 </w:t>
      </w:r>
      <w:r w:rsidR="0023728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прощальная</w:t>
      </w:r>
      <w:r w:rsidR="0023728F" w:rsidRPr="00237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237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«Последний звонок»</w:t>
      </w:r>
    </w:p>
    <w:p w:rsidR="005F6F39" w:rsidRDefault="005F6F39" w:rsidP="00CB4724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4724" w:rsidRPr="00185027" w:rsidRDefault="00973494" w:rsidP="00CB4724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Вед.1</w:t>
      </w:r>
      <w:r w:rsidR="00CB4724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Вновь, учебный год завершая,</w:t>
      </w:r>
      <w:r w:rsidR="00CB4724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звенит этот школьный звонок,</w:t>
      </w:r>
      <w:r w:rsidR="00CB4724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Колокольным звоном встречая</w:t>
      </w:r>
      <w:r w:rsidR="00CB4724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ех, пришедших на школьный порог</w:t>
      </w:r>
      <w:r w:rsidR="00CB4724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4918" w:rsidRPr="00185027" w:rsidRDefault="004C4918" w:rsidP="00CB4724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3EC" w:rsidRPr="00185027" w:rsidRDefault="000153EC" w:rsidP="000153E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F39" w:rsidRDefault="00973494" w:rsidP="009370CD">
      <w:pPr>
        <w:pStyle w:val="a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Вед.1</w:t>
      </w:r>
      <w:r w:rsidR="005F6F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.Этот школьный п</w:t>
      </w:r>
      <w:r w:rsidR="009370CD"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оследний звонок</w:t>
      </w:r>
      <w:proofErr w:type="gramStart"/>
      <w:r w:rsidR="009370CD"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9370CD"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З</w:t>
      </w:r>
      <w:proofErr w:type="gramEnd"/>
      <w:r w:rsidR="009370CD"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апомните вы навсегда,</w:t>
      </w:r>
      <w:r w:rsidR="009370CD"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Пусть много пройдете дорог,</w:t>
      </w:r>
      <w:r w:rsidR="009370CD"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Пусть время отмерит года.</w:t>
      </w:r>
      <w:r w:rsidR="009370CD"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</w:p>
    <w:p w:rsidR="009370CD" w:rsidRPr="00185027" w:rsidRDefault="005F6F39" w:rsidP="009370CD">
      <w:pPr>
        <w:pStyle w:val="a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F6F3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ВЕД.2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9370CD"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proofErr w:type="gramEnd"/>
      <w:r w:rsidR="009370CD"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 этот последний звонок -</w:t>
      </w:r>
      <w:r w:rsidR="009370CD"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От детства к юности шаг,</w:t>
      </w:r>
      <w:r w:rsidR="009370CD"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Звенит вам, как счастья залог,</w:t>
      </w:r>
      <w:r w:rsidR="009370CD"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О больших и прекрасных делах.</w:t>
      </w:r>
    </w:p>
    <w:p w:rsidR="009370CD" w:rsidRPr="00185027" w:rsidRDefault="009370CD" w:rsidP="004C4918">
      <w:pPr>
        <w:pStyle w:val="a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5F6F39" w:rsidRPr="00682F6A" w:rsidRDefault="005F6F39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2F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ЗВОНОК</w:t>
      </w:r>
      <w:r w:rsidR="00682F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(выносят первоклассники)</w:t>
      </w:r>
    </w:p>
    <w:p w:rsidR="000153EC" w:rsidRDefault="00973494" w:rsidP="005157C3">
      <w:pPr>
        <w:pStyle w:val="a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Вед.1</w:t>
      </w:r>
      <w:r w:rsidR="005157C3"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.Уходит детство. </w:t>
      </w:r>
    </w:p>
    <w:p w:rsidR="005157C3" w:rsidRPr="00185027" w:rsidRDefault="005157C3" w:rsidP="005157C3">
      <w:pPr>
        <w:pStyle w:val="a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 тут удивляться?</w:t>
      </w:r>
      <w:r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Оно от всех уходит как-то раз.</w:t>
      </w:r>
      <w:r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И хочется и плакать, и смеяться,</w:t>
      </w:r>
      <w:r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И хочется ни с кем не расставаться.</w:t>
      </w:r>
      <w:r w:rsidRPr="001850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11-й класс! Постой! 11-й класс!</w:t>
      </w:r>
    </w:p>
    <w:p w:rsidR="0023728F" w:rsidRDefault="000153EC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Вед.1</w:t>
      </w:r>
      <w:r w:rsidR="00E64B53" w:rsidRPr="00185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</w:t>
      </w:r>
      <w:r w:rsidR="001D5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написанных глав 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подошла к концу.</w:t>
      </w:r>
      <w:r w:rsidR="001D5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728F" w:rsidRDefault="0023728F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 глава</w:t>
      </w:r>
      <w:r w:rsidR="005F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прощальная, но совсем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последняя.  </w:t>
      </w:r>
      <w:r w:rsidR="001D56E4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содержанием закл</w:t>
      </w:r>
      <w:r w:rsidR="005F6F39">
        <w:rPr>
          <w:rFonts w:ascii="Times New Roman" w:eastAsia="Times New Roman" w:hAnsi="Times New Roman" w:cs="Times New Roman"/>
          <w:sz w:val="28"/>
          <w:szCs w:val="28"/>
          <w:lang w:eastAsia="ru-RU"/>
        </w:rPr>
        <w:t>ючительной главы мы познакомим вас</w:t>
      </w:r>
      <w:r w:rsidR="001D5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выпускном вечере. </w:t>
      </w:r>
    </w:p>
    <w:p w:rsidR="00E64B53" w:rsidRPr="00185027" w:rsidRDefault="001D56E4" w:rsidP="00E64B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п</w:t>
      </w:r>
      <w:r w:rsidR="00E64B53" w:rsidRPr="001850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 сфотографироваться с авторами этой книги предоставляется всем присутствующим в этом зале. Спасибо за внимание!</w:t>
      </w:r>
    </w:p>
    <w:p w:rsidR="00C14166" w:rsidRDefault="00C14166" w:rsidP="006C389C">
      <w:pPr>
        <w:spacing w:after="225" w:line="24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14166" w:rsidRDefault="00C14166" w:rsidP="006C389C">
      <w:pPr>
        <w:spacing w:after="225" w:line="24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827434" w:rsidRPr="00185027" w:rsidRDefault="00827434" w:rsidP="00E64B5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27434" w:rsidRPr="00185027" w:rsidSect="005B195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99E" w:rsidRDefault="00B3399E" w:rsidP="005C638A">
      <w:pPr>
        <w:spacing w:after="0" w:line="240" w:lineRule="auto"/>
      </w:pPr>
      <w:r>
        <w:separator/>
      </w:r>
    </w:p>
  </w:endnote>
  <w:endnote w:type="continuationSeparator" w:id="0">
    <w:p w:rsidR="00B3399E" w:rsidRDefault="00B3399E" w:rsidP="005C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99E" w:rsidRDefault="00B3399E" w:rsidP="005C638A">
      <w:pPr>
        <w:spacing w:after="0" w:line="240" w:lineRule="auto"/>
      </w:pPr>
      <w:r>
        <w:separator/>
      </w:r>
    </w:p>
  </w:footnote>
  <w:footnote w:type="continuationSeparator" w:id="0">
    <w:p w:rsidR="00B3399E" w:rsidRDefault="00B3399E" w:rsidP="005C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75851"/>
      <w:docPartObj>
        <w:docPartGallery w:val="Page Numbers (Top of Page)"/>
        <w:docPartUnique/>
      </w:docPartObj>
    </w:sdtPr>
    <w:sdtContent>
      <w:p w:rsidR="00B3399E" w:rsidRDefault="00E92066">
        <w:pPr>
          <w:pStyle w:val="a9"/>
          <w:jc w:val="center"/>
        </w:pPr>
        <w:fldSimple w:instr=" PAGE   \* MERGEFORMAT ">
          <w:r w:rsidR="00682F6A">
            <w:rPr>
              <w:noProof/>
            </w:rPr>
            <w:t>14</w:t>
          </w:r>
        </w:fldSimple>
      </w:p>
    </w:sdtContent>
  </w:sdt>
  <w:p w:rsidR="00B3399E" w:rsidRDefault="00B3399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DAC"/>
    <w:multiLevelType w:val="multilevel"/>
    <w:tmpl w:val="C68C8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A3059B"/>
    <w:multiLevelType w:val="multilevel"/>
    <w:tmpl w:val="73528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B53"/>
    <w:rsid w:val="000153EC"/>
    <w:rsid w:val="00036F68"/>
    <w:rsid w:val="000429D8"/>
    <w:rsid w:val="00092D23"/>
    <w:rsid w:val="00123155"/>
    <w:rsid w:val="0012699A"/>
    <w:rsid w:val="00145F94"/>
    <w:rsid w:val="00163FD3"/>
    <w:rsid w:val="00185027"/>
    <w:rsid w:val="00194E84"/>
    <w:rsid w:val="001C1DA6"/>
    <w:rsid w:val="001C2ABF"/>
    <w:rsid w:val="001C7076"/>
    <w:rsid w:val="001D56E4"/>
    <w:rsid w:val="001F42B3"/>
    <w:rsid w:val="00204ACC"/>
    <w:rsid w:val="00213EDF"/>
    <w:rsid w:val="0023728F"/>
    <w:rsid w:val="00276C78"/>
    <w:rsid w:val="00281A90"/>
    <w:rsid w:val="002A7BDC"/>
    <w:rsid w:val="002B648D"/>
    <w:rsid w:val="002C7BDF"/>
    <w:rsid w:val="002F6B41"/>
    <w:rsid w:val="003259B6"/>
    <w:rsid w:val="00350D4E"/>
    <w:rsid w:val="003749AD"/>
    <w:rsid w:val="004C1D78"/>
    <w:rsid w:val="004C4918"/>
    <w:rsid w:val="004D026A"/>
    <w:rsid w:val="004F02F7"/>
    <w:rsid w:val="004F2286"/>
    <w:rsid w:val="0051049B"/>
    <w:rsid w:val="005157C3"/>
    <w:rsid w:val="0054624E"/>
    <w:rsid w:val="005562D3"/>
    <w:rsid w:val="0056439F"/>
    <w:rsid w:val="005670BC"/>
    <w:rsid w:val="005B1956"/>
    <w:rsid w:val="005B73CD"/>
    <w:rsid w:val="005C638A"/>
    <w:rsid w:val="005F6F39"/>
    <w:rsid w:val="00607D79"/>
    <w:rsid w:val="00620656"/>
    <w:rsid w:val="006636FC"/>
    <w:rsid w:val="00666F2C"/>
    <w:rsid w:val="0068017C"/>
    <w:rsid w:val="00682F6A"/>
    <w:rsid w:val="006B4C5B"/>
    <w:rsid w:val="006C101B"/>
    <w:rsid w:val="006C389C"/>
    <w:rsid w:val="006C3D9C"/>
    <w:rsid w:val="00744706"/>
    <w:rsid w:val="00750DED"/>
    <w:rsid w:val="007529D5"/>
    <w:rsid w:val="00765ECF"/>
    <w:rsid w:val="0078219A"/>
    <w:rsid w:val="00812CB0"/>
    <w:rsid w:val="008252BE"/>
    <w:rsid w:val="00827434"/>
    <w:rsid w:val="00862332"/>
    <w:rsid w:val="00886560"/>
    <w:rsid w:val="008966FC"/>
    <w:rsid w:val="008A6EE7"/>
    <w:rsid w:val="008C2E44"/>
    <w:rsid w:val="008D280E"/>
    <w:rsid w:val="008E6F37"/>
    <w:rsid w:val="009370CD"/>
    <w:rsid w:val="00947A16"/>
    <w:rsid w:val="00973494"/>
    <w:rsid w:val="00A07A9C"/>
    <w:rsid w:val="00A1123D"/>
    <w:rsid w:val="00A71AE2"/>
    <w:rsid w:val="00AB69F9"/>
    <w:rsid w:val="00AC7058"/>
    <w:rsid w:val="00AC78CF"/>
    <w:rsid w:val="00AD3198"/>
    <w:rsid w:val="00B01A34"/>
    <w:rsid w:val="00B3399E"/>
    <w:rsid w:val="00B40AFB"/>
    <w:rsid w:val="00B8635F"/>
    <w:rsid w:val="00BB5195"/>
    <w:rsid w:val="00C03F88"/>
    <w:rsid w:val="00C14166"/>
    <w:rsid w:val="00C30882"/>
    <w:rsid w:val="00C95C8C"/>
    <w:rsid w:val="00C96AEA"/>
    <w:rsid w:val="00CA7616"/>
    <w:rsid w:val="00CB4724"/>
    <w:rsid w:val="00CE3625"/>
    <w:rsid w:val="00D33B77"/>
    <w:rsid w:val="00D431DA"/>
    <w:rsid w:val="00D57195"/>
    <w:rsid w:val="00DB5F10"/>
    <w:rsid w:val="00DC44B3"/>
    <w:rsid w:val="00DF41B9"/>
    <w:rsid w:val="00E060E9"/>
    <w:rsid w:val="00E23430"/>
    <w:rsid w:val="00E3505E"/>
    <w:rsid w:val="00E52EC1"/>
    <w:rsid w:val="00E54BA8"/>
    <w:rsid w:val="00E64B53"/>
    <w:rsid w:val="00E92066"/>
    <w:rsid w:val="00E97E29"/>
    <w:rsid w:val="00EA2C7C"/>
    <w:rsid w:val="00EC6BE2"/>
    <w:rsid w:val="00ED1E3C"/>
    <w:rsid w:val="00F024C8"/>
    <w:rsid w:val="00F05954"/>
    <w:rsid w:val="00F072C1"/>
    <w:rsid w:val="00FA2658"/>
    <w:rsid w:val="00FA41D5"/>
    <w:rsid w:val="00FE6D84"/>
    <w:rsid w:val="00FF2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56"/>
  </w:style>
  <w:style w:type="paragraph" w:styleId="1">
    <w:name w:val="heading 1"/>
    <w:basedOn w:val="a"/>
    <w:next w:val="a"/>
    <w:link w:val="10"/>
    <w:uiPriority w:val="9"/>
    <w:qFormat/>
    <w:rsid w:val="008623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A6E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A6E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B5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64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4B5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1C7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C7076"/>
    <w:rPr>
      <w:b/>
      <w:bCs/>
    </w:rPr>
  </w:style>
  <w:style w:type="character" w:styleId="a8">
    <w:name w:val="Emphasis"/>
    <w:basedOn w:val="a0"/>
    <w:uiPriority w:val="20"/>
    <w:qFormat/>
    <w:rsid w:val="001C7076"/>
    <w:rPr>
      <w:i/>
      <w:iCs/>
    </w:rPr>
  </w:style>
  <w:style w:type="character" w:customStyle="1" w:styleId="apple-converted-space">
    <w:name w:val="apple-converted-space"/>
    <w:basedOn w:val="a0"/>
    <w:rsid w:val="001C7076"/>
  </w:style>
  <w:style w:type="character" w:customStyle="1" w:styleId="20">
    <w:name w:val="Заголовок 2 Знак"/>
    <w:basedOn w:val="a0"/>
    <w:link w:val="2"/>
    <w:uiPriority w:val="9"/>
    <w:rsid w:val="008A6E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A6EE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862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5C6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C638A"/>
  </w:style>
  <w:style w:type="paragraph" w:styleId="ab">
    <w:name w:val="footer"/>
    <w:basedOn w:val="a"/>
    <w:link w:val="ac"/>
    <w:uiPriority w:val="99"/>
    <w:semiHidden/>
    <w:unhideWhenUsed/>
    <w:rsid w:val="005C6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C63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7618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6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F920B-3B67-412E-B5CD-1B8124474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14</Pages>
  <Words>2319</Words>
  <Characters>13222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ЕЛЕНА ЕВГЕНЬЕВНА</cp:lastModifiedBy>
  <cp:revision>21</cp:revision>
  <cp:lastPrinted>2025-05-20T05:51:00Z</cp:lastPrinted>
  <dcterms:created xsi:type="dcterms:W3CDTF">2020-11-29T04:30:00Z</dcterms:created>
  <dcterms:modified xsi:type="dcterms:W3CDTF">2025-05-22T06:47:00Z</dcterms:modified>
</cp:coreProperties>
</file>